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16"/>
          <w:szCs w:val="16"/>
          <w:lang w:eastAsia="en-US"/>
        </w:rPr>
        <w:id w:val="191343096"/>
        <w:docPartObj>
          <w:docPartGallery w:val="Table of Contents"/>
          <w:docPartUnique/>
        </w:docPartObj>
      </w:sdtPr>
      <w:sdtEndPr/>
      <w:sdtContent>
        <w:p w:rsidR="006279BA" w:rsidRPr="00EC3026" w:rsidRDefault="006279BA">
          <w:pPr>
            <w:pStyle w:val="ab"/>
            <w:rPr>
              <w:sz w:val="16"/>
              <w:szCs w:val="16"/>
            </w:rPr>
          </w:pPr>
          <w:r w:rsidRPr="00EC3026">
            <w:rPr>
              <w:sz w:val="16"/>
              <w:szCs w:val="16"/>
            </w:rPr>
            <w:t>Оглавление</w:t>
          </w:r>
        </w:p>
        <w:p w:rsidR="00A067A2" w:rsidRDefault="006279BA">
          <w:pPr>
            <w:pStyle w:val="1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r w:rsidRPr="00EC3026">
            <w:rPr>
              <w:sz w:val="16"/>
              <w:szCs w:val="16"/>
            </w:rPr>
            <w:fldChar w:fldCharType="begin"/>
          </w:r>
          <w:r w:rsidRPr="00EC3026">
            <w:rPr>
              <w:sz w:val="16"/>
              <w:szCs w:val="16"/>
            </w:rPr>
            <w:instrText xml:space="preserve"> TOC \o "1-3" \h \z \u </w:instrText>
          </w:r>
          <w:r w:rsidRPr="00EC3026">
            <w:rPr>
              <w:sz w:val="16"/>
              <w:szCs w:val="16"/>
            </w:rPr>
            <w:fldChar w:fldCharType="separate"/>
          </w:r>
          <w:hyperlink w:anchor="_Toc444765786" w:history="1">
            <w:r w:rsidR="00A067A2" w:rsidRPr="001D66CF">
              <w:rPr>
                <w:rStyle w:val="ac"/>
                <w:noProof/>
              </w:rPr>
              <w:t xml:space="preserve">Изменения для КД </w:t>
            </w:r>
            <w:r w:rsidR="00A067A2" w:rsidRPr="001D66CF">
              <w:rPr>
                <w:rStyle w:val="ac"/>
                <w:noProof/>
                <w:lang w:val="en-US"/>
              </w:rPr>
              <w:t>TEND</w:t>
            </w:r>
            <w:r w:rsidR="00A067A2" w:rsidRPr="001D66CF">
              <w:rPr>
                <w:rStyle w:val="ac"/>
                <w:noProof/>
              </w:rPr>
              <w:t xml:space="preserve"> 95 по сравнению с КД </w:t>
            </w:r>
            <w:r w:rsidR="00A067A2" w:rsidRPr="001D66CF">
              <w:rPr>
                <w:rStyle w:val="ac"/>
                <w:noProof/>
                <w:lang w:val="en-US"/>
              </w:rPr>
              <w:t>TEND</w:t>
            </w:r>
            <w:r w:rsidR="00A067A2" w:rsidRPr="001D66CF">
              <w:rPr>
                <w:rStyle w:val="ac"/>
                <w:noProof/>
              </w:rPr>
              <w:t xml:space="preserve"> на 29.12.2015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_Toc444765786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1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87" w:history="1">
            <w:r w:rsidR="00A067A2" w:rsidRPr="001D66CF">
              <w:rPr>
                <w:rStyle w:val="ac"/>
                <w:noProof/>
              </w:rPr>
              <w:t>Все сообщения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_Toc444765787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1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88" w:history="1">
            <w:r w:rsidR="00A067A2" w:rsidRPr="001D66CF">
              <w:rPr>
                <w:rStyle w:val="ac"/>
                <w:noProof/>
                <w:lang w:val="en-US"/>
              </w:rPr>
              <w:t>CorporateActionInstruction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_Toc444765788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2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89" w:history="1">
            <w:r w:rsidR="00A067A2" w:rsidRPr="001D66CF">
              <w:rPr>
                <w:rStyle w:val="ac"/>
                <w:noProof/>
                <w:lang w:val="en-US"/>
              </w:rPr>
              <w:t>CorporateActionCancellationAdvice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_Toc444765789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4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90" w:history="1">
            <w:r w:rsidR="00A067A2" w:rsidRPr="001D66CF">
              <w:rPr>
                <w:rStyle w:val="ac"/>
                <w:noProof/>
                <w:lang w:val="en-US"/>
              </w:rPr>
              <w:t>CorporateActionInstructionCancellationRequest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_Toc444765790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8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91" w:history="1">
            <w:r w:rsidR="00A067A2" w:rsidRPr="001D66CF">
              <w:rPr>
                <w:rStyle w:val="ac"/>
                <w:noProof/>
                <w:lang w:val="en-US"/>
              </w:rPr>
              <w:t>CorporateActionInstructionCancellationRequestStatusAdvice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_Toc444765791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8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92" w:history="1">
            <w:r w:rsidR="00A067A2" w:rsidRPr="001D66CF">
              <w:rPr>
                <w:rStyle w:val="ac"/>
                <w:noProof/>
              </w:rPr>
              <w:t>CorporateActionInstructionStatusAdvice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_Toc444765792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8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93" w:history="1">
            <w:r w:rsidR="00A067A2" w:rsidRPr="001D66CF">
              <w:rPr>
                <w:rStyle w:val="ac"/>
                <w:noProof/>
                <w:lang w:val="en-US"/>
              </w:rPr>
              <w:t>CorporateActionNotification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_Toc444765793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9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A067A2" w:rsidRDefault="00CD344F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4765794" w:history="1">
            <w:r w:rsidR="00A067A2" w:rsidRPr="001D66CF">
              <w:rPr>
                <w:rStyle w:val="ac"/>
                <w:noProof/>
              </w:rPr>
              <w:t>CorporateActionNarrative</w:t>
            </w:r>
            <w:r w:rsidR="00A067A2">
              <w:rPr>
                <w:noProof/>
                <w:webHidden/>
              </w:rPr>
              <w:tab/>
            </w:r>
            <w:r w:rsidR="00A067A2">
              <w:rPr>
                <w:noProof/>
                <w:webHidden/>
              </w:rPr>
              <w:fldChar w:fldCharType="begin"/>
            </w:r>
            <w:r w:rsidR="00A067A2">
              <w:rPr>
                <w:noProof/>
                <w:webHidden/>
              </w:rPr>
              <w:instrText xml:space="preserve"> PAGEREF _Toc444765794 \h </w:instrText>
            </w:r>
            <w:r w:rsidR="00A067A2">
              <w:rPr>
                <w:noProof/>
                <w:webHidden/>
              </w:rPr>
            </w:r>
            <w:r w:rsidR="00A067A2">
              <w:rPr>
                <w:noProof/>
                <w:webHidden/>
              </w:rPr>
              <w:fldChar w:fldCharType="separate"/>
            </w:r>
            <w:r w:rsidR="00A067A2">
              <w:rPr>
                <w:noProof/>
                <w:webHidden/>
              </w:rPr>
              <w:t>13</w:t>
            </w:r>
            <w:r w:rsidR="00A067A2">
              <w:rPr>
                <w:noProof/>
                <w:webHidden/>
              </w:rPr>
              <w:fldChar w:fldCharType="end"/>
            </w:r>
          </w:hyperlink>
        </w:p>
        <w:p w:rsidR="006279BA" w:rsidRPr="00EC3026" w:rsidRDefault="006279BA">
          <w:pPr>
            <w:rPr>
              <w:sz w:val="16"/>
              <w:szCs w:val="16"/>
            </w:rPr>
          </w:pPr>
          <w:r w:rsidRPr="00EC3026">
            <w:rPr>
              <w:b/>
              <w:bCs/>
              <w:sz w:val="16"/>
              <w:szCs w:val="16"/>
            </w:rPr>
            <w:fldChar w:fldCharType="end"/>
          </w:r>
        </w:p>
      </w:sdtContent>
    </w:sdt>
    <w:p w:rsidR="006279BA" w:rsidRPr="00B90861" w:rsidRDefault="006279BA" w:rsidP="006279BA">
      <w:pPr>
        <w:pStyle w:val="1"/>
        <w:rPr>
          <w:sz w:val="16"/>
          <w:szCs w:val="16"/>
        </w:rPr>
      </w:pPr>
      <w:bookmarkStart w:id="0" w:name="_Toc444765786"/>
      <w:r w:rsidRPr="00EC3026">
        <w:rPr>
          <w:sz w:val="16"/>
          <w:szCs w:val="16"/>
        </w:rPr>
        <w:t xml:space="preserve">Изменения для КД </w:t>
      </w:r>
      <w:r w:rsidR="00B90861">
        <w:rPr>
          <w:sz w:val="16"/>
          <w:szCs w:val="16"/>
          <w:lang w:val="en-US"/>
        </w:rPr>
        <w:t>TEND</w:t>
      </w:r>
      <w:r w:rsidR="00B90861" w:rsidRPr="00B90861">
        <w:rPr>
          <w:sz w:val="16"/>
          <w:szCs w:val="16"/>
        </w:rPr>
        <w:t xml:space="preserve"> 95</w:t>
      </w:r>
      <w:r w:rsidRPr="00EC3026">
        <w:rPr>
          <w:sz w:val="16"/>
          <w:szCs w:val="16"/>
        </w:rPr>
        <w:t xml:space="preserve"> по </w:t>
      </w:r>
      <w:r w:rsidR="00B90861">
        <w:rPr>
          <w:sz w:val="16"/>
          <w:szCs w:val="16"/>
        </w:rPr>
        <w:t xml:space="preserve">сравнению с КД </w:t>
      </w:r>
      <w:r w:rsidR="00B90861">
        <w:rPr>
          <w:sz w:val="16"/>
          <w:szCs w:val="16"/>
          <w:lang w:val="en-US"/>
        </w:rPr>
        <w:t>TEND</w:t>
      </w:r>
      <w:r w:rsidRPr="00EC3026">
        <w:rPr>
          <w:sz w:val="16"/>
          <w:szCs w:val="16"/>
        </w:rPr>
        <w:t xml:space="preserve"> на 29.</w:t>
      </w:r>
      <w:r w:rsidR="00B90861" w:rsidRPr="00B90861">
        <w:rPr>
          <w:sz w:val="16"/>
          <w:szCs w:val="16"/>
        </w:rPr>
        <w:t>12</w:t>
      </w:r>
      <w:r w:rsidRPr="00EC3026">
        <w:rPr>
          <w:sz w:val="16"/>
          <w:szCs w:val="16"/>
        </w:rPr>
        <w:t>.201</w:t>
      </w:r>
      <w:r w:rsidR="00B90861" w:rsidRPr="00B90861">
        <w:rPr>
          <w:sz w:val="16"/>
          <w:szCs w:val="16"/>
        </w:rPr>
        <w:t>5</w:t>
      </w:r>
      <w:bookmarkEnd w:id="0"/>
    </w:p>
    <w:p w:rsidR="006279BA" w:rsidRPr="00EC3026" w:rsidRDefault="006279BA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2"/>
        <w:gridCol w:w="2673"/>
        <w:gridCol w:w="4536"/>
        <w:gridCol w:w="7993"/>
      </w:tblGrid>
      <w:tr w:rsidR="006279BA" w:rsidRPr="00317397" w:rsidTr="00A734A2">
        <w:trPr>
          <w:tblHeader/>
        </w:trPr>
        <w:tc>
          <w:tcPr>
            <w:tcW w:w="412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673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Сообщение</w:t>
            </w:r>
          </w:p>
        </w:tc>
        <w:tc>
          <w:tcPr>
            <w:tcW w:w="4536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Путь</w:t>
            </w:r>
          </w:p>
        </w:tc>
        <w:tc>
          <w:tcPr>
            <w:tcW w:w="7993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Описание изменений</w:t>
            </w:r>
          </w:p>
        </w:tc>
      </w:tr>
      <w:tr w:rsidR="006279BA" w:rsidRPr="005F0B6D" w:rsidTr="00A734A2">
        <w:tc>
          <w:tcPr>
            <w:tcW w:w="412" w:type="dxa"/>
          </w:tcPr>
          <w:p w:rsidR="006279BA" w:rsidRPr="005F0B6D" w:rsidRDefault="006279B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279BA" w:rsidRPr="005F0B6D" w:rsidRDefault="00D64D40" w:rsidP="007404FF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CorporateActionEventProcessingStatusAdvice</w:t>
            </w:r>
          </w:p>
        </w:tc>
        <w:tc>
          <w:tcPr>
            <w:tcW w:w="4536" w:type="dxa"/>
          </w:tcPr>
          <w:p w:rsidR="006279BA" w:rsidRPr="005F0B6D" w:rsidRDefault="006279B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993" w:type="dxa"/>
          </w:tcPr>
          <w:p w:rsidR="006279BA" w:rsidRPr="005F0B6D" w:rsidRDefault="00D64D40" w:rsidP="00BB04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Добавлено новое </w:t>
            </w:r>
            <w:r w:rsidR="00BB0406"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обработки корпоративного действия /CorporateActionEventProcessingStatusAdvice (seev.032.001.04)  </w:t>
            </w:r>
          </w:p>
        </w:tc>
      </w:tr>
      <w:tr w:rsidR="006279BA" w:rsidRPr="005F0B6D" w:rsidTr="00A734A2">
        <w:trPr>
          <w:trHeight w:val="57"/>
        </w:trPr>
        <w:tc>
          <w:tcPr>
            <w:tcW w:w="412" w:type="dxa"/>
          </w:tcPr>
          <w:p w:rsidR="006279BA" w:rsidRPr="005F0B6D" w:rsidRDefault="006279B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279BA" w:rsidRPr="005F0B6D" w:rsidRDefault="00D64D4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CorporateActionMovementConfirmation</w:t>
            </w:r>
          </w:p>
        </w:tc>
        <w:tc>
          <w:tcPr>
            <w:tcW w:w="4536" w:type="dxa"/>
          </w:tcPr>
          <w:p w:rsidR="006279BA" w:rsidRPr="005F0B6D" w:rsidRDefault="006279B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993" w:type="dxa"/>
          </w:tcPr>
          <w:p w:rsidR="006279BA" w:rsidRPr="005F0B6D" w:rsidRDefault="00D64D4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новое сообщение</w:t>
            </w:r>
            <w:r w:rsidR="00BB0406"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Подтверждение движения по корпоративному действию / CorporateActionMovementConfirmation (seev.036.001.05)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C55CFB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IntraPositionMovementConfirmation </w:t>
            </w:r>
          </w:p>
        </w:tc>
        <w:tc>
          <w:tcPr>
            <w:tcW w:w="4536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новое сообщение Подтверждение движения внутри позиции / IntraPositionMovementConfirmation (semt.015.001.04)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IntraPositionMovementInstruction </w:t>
            </w: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новое сообщение Инструкция о движении внутри позиции / IntraPositionMovementInstruction (semt.013.001.03)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IntraPositionMovementStatusAdvice </w:t>
            </w: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новое Сообщение о статусе инструкции о движении внутри позиции/ IntraPositionMovementStatusAdvice (semt.014.001.03)</w:t>
            </w:r>
          </w:p>
        </w:tc>
      </w:tr>
      <w:tr w:rsidR="00B90861" w:rsidRPr="005F0B6D" w:rsidTr="00A734A2">
        <w:tc>
          <w:tcPr>
            <w:tcW w:w="412" w:type="dxa"/>
          </w:tcPr>
          <w:p w:rsidR="00B90861" w:rsidRPr="005F0B6D" w:rsidRDefault="00B9086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</w:t>
            </w:r>
          </w:p>
        </w:tc>
        <w:tc>
          <w:tcPr>
            <w:tcW w:w="4536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B90861" w:rsidRPr="005F0B6D" w:rsidRDefault="00B90861" w:rsidP="00B908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Не используется для КД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TEND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95</w:t>
            </w:r>
          </w:p>
        </w:tc>
      </w:tr>
      <w:tr w:rsidR="00B90861" w:rsidRPr="005F0B6D" w:rsidTr="00A734A2">
        <w:tc>
          <w:tcPr>
            <w:tcW w:w="412" w:type="dxa"/>
          </w:tcPr>
          <w:p w:rsidR="00B90861" w:rsidRPr="005F0B6D" w:rsidRDefault="00B9086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</w:t>
            </w:r>
          </w:p>
        </w:tc>
        <w:tc>
          <w:tcPr>
            <w:tcW w:w="4536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Не используется для КД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TEND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95</w:t>
            </w:r>
          </w:p>
        </w:tc>
      </w:tr>
      <w:tr w:rsidR="00B90861" w:rsidRPr="005F0B6D" w:rsidTr="00A734A2">
        <w:tc>
          <w:tcPr>
            <w:tcW w:w="412" w:type="dxa"/>
          </w:tcPr>
          <w:p w:rsidR="00B90861" w:rsidRPr="005F0B6D" w:rsidRDefault="00B9086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CorporateActionMovementPreliminaryAdviceReportStatusAdvice</w:t>
            </w:r>
          </w:p>
        </w:tc>
        <w:tc>
          <w:tcPr>
            <w:tcW w:w="4536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B90861" w:rsidRPr="005F0B6D" w:rsidRDefault="00B9086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Не используется для КД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TEND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95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7404FF">
            <w:pPr>
              <w:pStyle w:val="2"/>
              <w:outlineLvl w:val="1"/>
            </w:pPr>
            <w:bookmarkStart w:id="1" w:name="_Toc444765787"/>
            <w:r w:rsidRPr="005F0B6D">
              <w:t xml:space="preserve">Все </w:t>
            </w:r>
            <w:r w:rsidR="00CE27A5" w:rsidRPr="005F0B6D">
              <w:t>сообщения</w:t>
            </w:r>
            <w:bookmarkEnd w:id="1"/>
          </w:p>
        </w:tc>
        <w:tc>
          <w:tcPr>
            <w:tcW w:w="4536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F934D4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Изменение правил идентификации ЦБ.</w:t>
            </w:r>
          </w:p>
          <w:p w:rsidR="00F934D4" w:rsidRPr="005F0B6D" w:rsidRDefault="00F934D4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: Для идентификации бумаги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будет использоваться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ISIN и код ЦБ НРД.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 xml:space="preserve">В случае, если несколько ц.б. учитываются в НРД под одним ISIN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необходимо указание кода НРД в поле */FinInstrmId/OthrId/Id с указанием в типе идентификатора */FinInstrmId/OthrId/Tp/Prtry значения NSDR</w:t>
            </w:r>
          </w:p>
          <w:p w:rsidR="00F934D4" w:rsidRPr="005F0B6D" w:rsidRDefault="00F934D4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Если в поручении код НРД не указан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для таких бумаг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, то поручение не проходит проверки.</w:t>
            </w:r>
          </w:p>
          <w:p w:rsidR="00F934D4" w:rsidRPr="005F0B6D" w:rsidRDefault="00F934D4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Стало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: Для идентификации бумаги всегда используются ISIN и код ЦБ НРД. Код НРД указывается в поле */FinInstrmId/OthrId/Id с указанием в типе идентификатора */FinInstrmId/OthrId/Tp/Prtry значения NSDR</w:t>
            </w:r>
          </w:p>
          <w:p w:rsidR="00F934D4" w:rsidRPr="005F0B6D" w:rsidRDefault="00F934D4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Если в поручении код НРД не указан, то поручение не проходит проверки.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*/Prtry/Id</w:t>
            </w:r>
          </w:p>
        </w:tc>
        <w:tc>
          <w:tcPr>
            <w:tcW w:w="799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 идентификационный код</w:t>
            </w:r>
            <w:r w:rsidR="003B1953"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(идентификация владельца ЦБ)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SNLS - СНИЛС (страховой номер индивидуального лицевого счета)</w:t>
            </w:r>
          </w:p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BICB -  BIC код владельца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233A09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233A0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*/UpdDesc</w:t>
            </w:r>
          </w:p>
        </w:tc>
        <w:tc>
          <w:tcPr>
            <w:tcW w:w="7993" w:type="dxa"/>
          </w:tcPr>
          <w:p w:rsidR="00F934D4" w:rsidRPr="005F0B6D" w:rsidRDefault="00233A09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Изменены/дополнены значения для */UpdDesc:</w:t>
            </w:r>
          </w:p>
          <w:p w:rsidR="00233A09" w:rsidRPr="005F0B6D" w:rsidRDefault="00233A09" w:rsidP="00233A09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ETYP=Сведения по налоговым льготам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*/AppHdr/Prty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Поле Приоритет / Priority: используется как Технический идентификатор приоритетности, присваивается системой НРД, участники ЭДО и fileconv не присваивают значений этому полю.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*/AppHdr/Rltd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Заголовок связанного бизнес-сообщения / Related изменено пояснение по использованию:</w:t>
            </w:r>
          </w:p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Было: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Обязательно заполняется, если создаваемое сообщение является ответным. В сведениях о связанном сообщении указываются реквизиты из */AppHdr/* связанного сообщения, на которое направляется ответное сообщение.</w:t>
            </w:r>
          </w:p>
          <w:p w:rsidR="00F934D4" w:rsidRPr="005F0B6D" w:rsidRDefault="00F934D4" w:rsidP="00EA63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Стало: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Обязательно заполняется, если создаваемое сообщение является ответным но не содержит */Document блоков, идентифицирующих сообщение, в ответ на которое направляется ответное сообщение.</w:t>
            </w:r>
          </w:p>
          <w:p w:rsidR="00F934D4" w:rsidRPr="005F0B6D" w:rsidRDefault="00F934D4" w:rsidP="00EA63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 сведениях о связанном сообщении указываются реквизиты из */AppHdr/* связанного сообщения, на которое направляется ответное сообщение.</w:t>
            </w:r>
          </w:p>
          <w:p w:rsidR="00F934D4" w:rsidRPr="005F0B6D" w:rsidRDefault="00F934D4" w:rsidP="00EA63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Правила применения блока */Rltd/* могут уточняться в Регламентах взаимодействия.</w:t>
            </w:r>
          </w:p>
        </w:tc>
      </w:tr>
      <w:tr w:rsidR="007404FF" w:rsidRPr="005F0B6D" w:rsidTr="00A734A2">
        <w:tc>
          <w:tcPr>
            <w:tcW w:w="412" w:type="dxa"/>
          </w:tcPr>
          <w:p w:rsidR="007404FF" w:rsidRPr="005F0B6D" w:rsidRDefault="007404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404FF" w:rsidRPr="005F0B6D" w:rsidRDefault="007404FF" w:rsidP="007404FF">
            <w:pPr>
              <w:pStyle w:val="2"/>
              <w:outlineLvl w:val="1"/>
            </w:pPr>
            <w:bookmarkStart w:id="2" w:name="_Toc444765788"/>
            <w:r w:rsidRPr="005F0B6D">
              <w:rPr>
                <w:lang w:val="en-US"/>
              </w:rPr>
              <w:t>CorporateActionInstruction</w:t>
            </w:r>
            <w:bookmarkEnd w:id="2"/>
          </w:p>
        </w:tc>
        <w:tc>
          <w:tcPr>
            <w:tcW w:w="4536" w:type="dxa"/>
          </w:tcPr>
          <w:p w:rsidR="007404FF" w:rsidRPr="005F0B6D" w:rsidRDefault="007404FF" w:rsidP="00733F3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993" w:type="dxa"/>
          </w:tcPr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Для КД TEND_95</w:t>
            </w:r>
          </w:p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Фактом подачи сведений об аффилированном лице является направление сообщения Инструкция по корпоративному действию / CorporateActionInstruction с указанием не дефолтной опции NOAC и </w:t>
            </w:r>
          </w:p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Сведения об аффилированном лице указываются в блоке «Сведения о фактическом владельце / BeneficialOwnerDetails» (CorporateActionInstruction/Document/CorpActnInstr/BnfclOwnrDtls)</w:t>
            </w:r>
          </w:p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3F3C" w:rsidRPr="005F0B6D" w:rsidDel="00AE4E43" w:rsidRDefault="00733F3C" w:rsidP="00733F3C">
            <w:pPr>
              <w:rPr>
                <w:del w:id="3" w:author="_Ермаков_" w:date="2016-03-10T12:58:00Z"/>
                <w:rFonts w:ascii="Times New Roman" w:hAnsi="Times New Roman" w:cs="Times New Roman"/>
                <w:sz w:val="16"/>
                <w:szCs w:val="16"/>
              </w:rPr>
            </w:pPr>
            <w:del w:id="4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Информацию о виде лица указывать в виде неформализованного текста в поле «Декларируемые сведения / DeclarationDetails» (CorporateActionInstruction/Document/CorpActnInstr/BnfclOwnrDtls/DclrtnDtls).</w:delText>
              </w:r>
            </w:del>
          </w:p>
          <w:p w:rsidR="00733F3C" w:rsidRPr="005F0B6D" w:rsidDel="00AE4E43" w:rsidRDefault="00733F3C" w:rsidP="00733F3C">
            <w:pPr>
              <w:rPr>
                <w:del w:id="5" w:author="_Ермаков_" w:date="2016-03-10T12:58:00Z"/>
                <w:rFonts w:ascii="Times New Roman" w:hAnsi="Times New Roman" w:cs="Times New Roman"/>
                <w:sz w:val="16"/>
                <w:szCs w:val="16"/>
              </w:rPr>
            </w:pPr>
            <w:del w:id="6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Например, «ценные бумаги выкупающего лица».</w:delText>
              </w:r>
            </w:del>
          </w:p>
          <w:p w:rsidR="00733F3C" w:rsidRPr="005F0B6D" w:rsidDel="00AE4E43" w:rsidRDefault="00733F3C" w:rsidP="00733F3C">
            <w:pPr>
              <w:rPr>
                <w:del w:id="7" w:author="_Ермаков_" w:date="2016-03-10T12:58:00Z"/>
                <w:rFonts w:ascii="Times New Roman" w:hAnsi="Times New Roman" w:cs="Times New Roman"/>
                <w:sz w:val="16"/>
                <w:szCs w:val="16"/>
              </w:rPr>
            </w:pPr>
            <w:del w:id="8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 Т.е. если представлена инструкция по TEND 95, то обязательно должен быть заполнено поле «Декларируемые сведения / DeclarationDetails»:</w:delText>
              </w:r>
            </w:del>
          </w:p>
          <w:p w:rsidR="00733F3C" w:rsidRPr="005F0B6D" w:rsidDel="00AE4E43" w:rsidRDefault="00733F3C" w:rsidP="00733F3C">
            <w:pPr>
              <w:rPr>
                <w:del w:id="9" w:author="_Ермаков_" w:date="2016-03-10T12:58:00Z"/>
                <w:rFonts w:ascii="Times New Roman" w:hAnsi="Times New Roman" w:cs="Times New Roman"/>
                <w:sz w:val="16"/>
                <w:szCs w:val="16"/>
                <w:lang w:val="en-US"/>
              </w:rPr>
            </w:pPr>
            <w:del w:id="10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#REDM# = 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Выкупающее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 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лицо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 (redemption person)</w:delText>
              </w:r>
            </w:del>
          </w:p>
          <w:p w:rsidR="00733F3C" w:rsidRPr="005F0B6D" w:rsidDel="00AE4E43" w:rsidRDefault="00733F3C" w:rsidP="00733F3C">
            <w:pPr>
              <w:rPr>
                <w:del w:id="11" w:author="_Ермаков_" w:date="2016-03-10T12:58:00Z"/>
                <w:rFonts w:ascii="Times New Roman" w:hAnsi="Times New Roman" w:cs="Times New Roman"/>
                <w:sz w:val="16"/>
                <w:szCs w:val="16"/>
                <w:lang w:val="en-US"/>
              </w:rPr>
            </w:pPr>
            <w:del w:id="12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Или</w:delText>
              </w:r>
            </w:del>
          </w:p>
          <w:p w:rsidR="00733F3C" w:rsidRPr="005F0B6D" w:rsidDel="00AE4E43" w:rsidRDefault="00733F3C" w:rsidP="00733F3C">
            <w:pPr>
              <w:rPr>
                <w:del w:id="13" w:author="_Ермаков_" w:date="2016-03-10T12:58:00Z"/>
                <w:rFonts w:ascii="Times New Roman" w:hAnsi="Times New Roman" w:cs="Times New Roman"/>
                <w:sz w:val="16"/>
                <w:szCs w:val="16"/>
                <w:lang w:val="en-US"/>
              </w:rPr>
            </w:pPr>
            <w:del w:id="14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#AFFL# = 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Аффилированное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 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лицо</w:delText>
              </w:r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 xml:space="preserve"> (affiliate person)</w:delText>
              </w:r>
            </w:del>
          </w:p>
          <w:p w:rsidR="00733F3C" w:rsidRPr="005F0B6D" w:rsidDel="00AE4E43" w:rsidRDefault="00733F3C" w:rsidP="00733F3C">
            <w:pPr>
              <w:rPr>
                <w:del w:id="15" w:author="_Ермаков_" w:date="2016-03-10T12:58:00Z"/>
                <w:rFonts w:ascii="Times New Roman" w:hAnsi="Times New Roman" w:cs="Times New Roman"/>
                <w:sz w:val="16"/>
                <w:szCs w:val="16"/>
              </w:rPr>
            </w:pPr>
            <w:del w:id="16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Или</w:delText>
              </w:r>
            </w:del>
          </w:p>
          <w:p w:rsidR="00733F3C" w:rsidRPr="005F0B6D" w:rsidDel="00AE4E43" w:rsidRDefault="00733F3C" w:rsidP="00733F3C">
            <w:pPr>
              <w:rPr>
                <w:del w:id="17" w:author="_Ермаков_" w:date="2016-03-10T12:58:00Z"/>
                <w:rFonts w:ascii="Times New Roman" w:hAnsi="Times New Roman" w:cs="Times New Roman"/>
                <w:sz w:val="16"/>
                <w:szCs w:val="16"/>
              </w:rPr>
            </w:pPr>
            <w:del w:id="18" w:author="_Ермаков_" w:date="2016-03-10T12:58:00Z">
              <w:r w:rsidRPr="005F0B6D" w:rsidDel="00AE4E43">
                <w:rPr>
                  <w:rFonts w:ascii="Times New Roman" w:hAnsi="Times New Roman" w:cs="Times New Roman"/>
                  <w:sz w:val="16"/>
                  <w:szCs w:val="16"/>
                </w:rPr>
                <w:delText>#ISSR# =Эмитент (issuer)</w:delText>
              </w:r>
            </w:del>
          </w:p>
          <w:p w:rsidR="0056241C" w:rsidRPr="0056241C" w:rsidRDefault="0056241C" w:rsidP="0056241C">
            <w:pPr>
              <w:rPr>
                <w:ins w:id="19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20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Если представлена инструкция по TEND 95, то обязательно должен быть заполнено поле «Декларируемые сведения / DeclarationDetails». Возможны два варианта заполнения.</w:t>
              </w:r>
            </w:ins>
          </w:p>
          <w:p w:rsidR="0056241C" w:rsidRPr="0056241C" w:rsidRDefault="0056241C" w:rsidP="0056241C">
            <w:pPr>
              <w:rPr>
                <w:ins w:id="21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22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1.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ab/>
                <w:t>Если инструкцию заполняет клиент НРД – номинальный держатель.</w:t>
              </w:r>
            </w:ins>
          </w:p>
          <w:p w:rsidR="0056241C" w:rsidRPr="0056241C" w:rsidRDefault="0056241C" w:rsidP="0056241C">
            <w:pPr>
              <w:rPr>
                <w:ins w:id="23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24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Информацию о виде лица, включенного в инструкцию, указывать в поле «Декларируемые сведения / DeclarationDetails» (CorporateActionInstruction/Document/CorpActnInstr/BnfclOwnrDtls/DclrtnDtls).</w:t>
              </w:r>
            </w:ins>
          </w:p>
          <w:p w:rsidR="0056241C" w:rsidRPr="0056241C" w:rsidRDefault="0056241C" w:rsidP="0056241C">
            <w:pPr>
              <w:rPr>
                <w:ins w:id="25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26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#REDM# = Выкупающее лицо (redemption person) или его аффилированное лицо  (affiliate person)</w:t>
              </w:r>
            </w:ins>
          </w:p>
          <w:p w:rsidR="0056241C" w:rsidRPr="0056241C" w:rsidRDefault="0056241C" w:rsidP="0056241C">
            <w:pPr>
              <w:rPr>
                <w:ins w:id="27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28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Или</w:t>
              </w:r>
            </w:ins>
          </w:p>
          <w:p w:rsidR="0056241C" w:rsidRPr="0056241C" w:rsidRDefault="0056241C" w:rsidP="0056241C">
            <w:pPr>
              <w:rPr>
                <w:ins w:id="29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30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#ISSR# =Эмитент (issuer)</w:t>
              </w:r>
            </w:ins>
          </w:p>
          <w:p w:rsidR="0056241C" w:rsidRPr="0056241C" w:rsidRDefault="0056241C" w:rsidP="0056241C">
            <w:pPr>
              <w:rPr>
                <w:ins w:id="31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32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Заполнение поля «Декларируемые сведения / DeclarationDetails» иной информацией для КД TEND 95 не допускается.</w:t>
              </w:r>
            </w:ins>
          </w:p>
          <w:p w:rsidR="0056241C" w:rsidRPr="0056241C" w:rsidRDefault="0056241C" w:rsidP="0056241C">
            <w:pPr>
              <w:rPr>
                <w:ins w:id="33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34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Для остальных КД в этом поле могут указываться данные, необходимые для выполнения эмитентом налоговых функций.</w:t>
              </w:r>
            </w:ins>
          </w:p>
          <w:p w:rsidR="0056241C" w:rsidRPr="0056241C" w:rsidRDefault="0056241C" w:rsidP="0056241C">
            <w:pPr>
              <w:rPr>
                <w:ins w:id="35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</w:p>
          <w:p w:rsidR="0056241C" w:rsidRPr="0056241C" w:rsidRDefault="0056241C" w:rsidP="0056241C">
            <w:pPr>
              <w:rPr>
                <w:ins w:id="36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37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2.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ab/>
                <w:t>Если инструкцию заполняет клиент НРД – владелец или доверительный управляющий.</w:t>
              </w:r>
            </w:ins>
          </w:p>
          <w:p w:rsidR="0056241C" w:rsidRPr="0056241C" w:rsidRDefault="0056241C" w:rsidP="0056241C">
            <w:pPr>
              <w:rPr>
                <w:ins w:id="38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39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lastRenderedPageBreak/>
                <w:t>Блок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 xml:space="preserve"> CorporateActionInstruction/Document/CorpActnInstr/BnfclOwnrDtls 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не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 xml:space="preserve"> 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заполняется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 xml:space="preserve">. 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Информация о виде лица, включенного в инструкцию, клиентом НРД также не заполняется.</w:t>
              </w:r>
            </w:ins>
          </w:p>
          <w:p w:rsidR="0056241C" w:rsidRPr="0056241C" w:rsidRDefault="0056241C" w:rsidP="0056241C">
            <w:pPr>
              <w:rPr>
                <w:ins w:id="40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41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Информацию о виде лица указывает НРД (при подготовке инструкции для передачи регистратору) в поле «Декларируемые сведения / DeclarationDetails» (CorporateActionInstruction/Document/CorpActnInstr/BnfclOwnrDtls/DclrtnDtls).</w:t>
              </w:r>
            </w:ins>
          </w:p>
          <w:p w:rsidR="0056241C" w:rsidRPr="0056241C" w:rsidRDefault="0056241C" w:rsidP="0056241C">
            <w:pPr>
              <w:rPr>
                <w:ins w:id="42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43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#REDM# = Выкупающее лицо (redemption person) или его аффилированное лицо  (affiliate person), если счет депо, по которому подается инструкция, принадлежит владельцу или доверительному управляющему.</w:t>
              </w:r>
            </w:ins>
          </w:p>
          <w:p w:rsidR="0056241C" w:rsidRPr="0056241C" w:rsidRDefault="0056241C" w:rsidP="0056241C">
            <w:pPr>
              <w:rPr>
                <w:ins w:id="44" w:author="_Ермаков_" w:date="2016-03-10T13:39:00Z"/>
                <w:rFonts w:ascii="Times New Roman" w:hAnsi="Times New Roman" w:cs="Times New Roman"/>
                <w:sz w:val="16"/>
                <w:szCs w:val="16"/>
              </w:rPr>
            </w:pPr>
            <w:ins w:id="45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Или</w:t>
              </w:r>
            </w:ins>
          </w:p>
          <w:p w:rsidR="00733F3C" w:rsidRPr="005F0B6D" w:rsidRDefault="0056241C" w:rsidP="005624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ins w:id="46" w:author="_Ермаков_" w:date="2016-03-10T13:39:00Z">
              <w:r w:rsidRPr="0056241C">
                <w:rPr>
                  <w:rFonts w:ascii="Times New Roman" w:hAnsi="Times New Roman" w:cs="Times New Roman"/>
                  <w:sz w:val="16"/>
                  <w:szCs w:val="16"/>
                </w:rPr>
                <w:t>#ISSR# =Эмитент (issuer), если счет депо, по которому подается инструкция, принадлежит эмитенту.</w:t>
              </w:r>
            </w:ins>
          </w:p>
          <w:p w:rsidR="007404FF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 блоке CorporateActionInstruction/Document/CorpActnInstr/AddtlInf/CertfctnBrkdwn Инициатор поручения будет указывать наименование и идентификацию учредителя управления, если поручение подается по счету ДУ, и Управляющий хочет передать данные Учредителя. Данные будут указываться в свободном формате.</w:t>
            </w:r>
          </w:p>
        </w:tc>
      </w:tr>
      <w:tr w:rsidR="001978FF" w:rsidRPr="005F0B6D" w:rsidTr="00A734A2">
        <w:tc>
          <w:tcPr>
            <w:tcW w:w="412" w:type="dxa"/>
          </w:tcPr>
          <w:p w:rsidR="001978FF" w:rsidRPr="005F0B6D" w:rsidRDefault="001978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1978FF" w:rsidRPr="005F0B6D" w:rsidRDefault="001978FF" w:rsidP="00733F3C">
            <w:pPr>
              <w:rPr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</w:p>
        </w:tc>
        <w:tc>
          <w:tcPr>
            <w:tcW w:w="4536" w:type="dxa"/>
          </w:tcPr>
          <w:p w:rsidR="001978FF" w:rsidRPr="005F0B6D" w:rsidRDefault="00733F3C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CorporateActionInstruction/Document/CorpActnInstr/AcctDtls/SfkpgPlc</w:t>
            </w:r>
          </w:p>
        </w:tc>
        <w:tc>
          <w:tcPr>
            <w:tcW w:w="7993" w:type="dxa"/>
          </w:tcPr>
          <w:p w:rsidR="00733F3C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Блок </w:t>
            </w:r>
            <w:r w:rsidR="003D420D"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Место хранения / SafekeepingPlace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стал необязательным.</w:t>
            </w:r>
          </w:p>
          <w:p w:rsidR="001978FF" w:rsidRPr="005F0B6D" w:rsidRDefault="00733F3C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Если местом хранения ЦБ для владельца является НРД, то блок [Место хранения] не заполняется.</w:t>
            </w:r>
          </w:p>
        </w:tc>
      </w:tr>
      <w:tr w:rsidR="001131B0" w:rsidRPr="005F0B6D" w:rsidTr="00A734A2">
        <w:tc>
          <w:tcPr>
            <w:tcW w:w="412" w:type="dxa"/>
          </w:tcPr>
          <w:p w:rsidR="001131B0" w:rsidRPr="005F0B6D" w:rsidRDefault="001131B0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1131B0" w:rsidRPr="005F0B6D" w:rsidRDefault="001131B0" w:rsidP="00733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</w:p>
        </w:tc>
        <w:tc>
          <w:tcPr>
            <w:tcW w:w="4536" w:type="dxa"/>
          </w:tcPr>
          <w:p w:rsidR="001131B0" w:rsidRPr="005F0B6D" w:rsidRDefault="001131B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CorporateActionInstruction/Document/CorpActnInstr/SplmtryData/Envlp/XtnsnDt/CdtrPmntInf/CdtrAgtAcct/Ccy</w:t>
            </w:r>
          </w:p>
        </w:tc>
        <w:tc>
          <w:tcPr>
            <w:tcW w:w="7993" w:type="dxa"/>
          </w:tcPr>
          <w:p w:rsidR="001131B0" w:rsidRPr="005F0B6D" w:rsidRDefault="001131B0" w:rsidP="001131B0">
            <w:pPr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Для поля Валюта Счета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Currency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изменено описание: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Обязательно указывается при проведении корпоративных действий.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Используется для определения валюты, в которой эмитент или лицо, осуществляющее выкуп, ожидает платеж по указанным реквизитам.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CorporateActionInstruction/Document/CorpActnInstr/ChngInstrInd</w:t>
            </w:r>
          </w:p>
        </w:tc>
        <w:tc>
          <w:tcPr>
            <w:tcW w:w="7993" w:type="dxa"/>
          </w:tcPr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Удалено опциональное Поле Признак изменения инструкции / ChangeInstructionIndicator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CorporateActionInstruction/Document/CorpActnInstr/EvtsLkg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опциональное Поле Связанный референс корпоративного действия / EventsLinkage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CorporateActionInstruction/Document/CorpActnInstr/BnfclOwnrDtls</w:t>
            </w:r>
          </w:p>
        </w:tc>
        <w:tc>
          <w:tcPr>
            <w:tcW w:w="7993" w:type="dxa"/>
          </w:tcPr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Для КД TEND_95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Фактом подачи сведений об аффилированном лице является направление сообщения Инструкция по корпоративному действию / CorporateActionInstruction с указанием не дефолтной опции NOAC и 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Сведения об аффилированном лице указываются в блоке «Сведения о фактическом владельце / BeneficialOwnerDetails» (CorporateActionInstruction/Document/CorpActnInstr/BnfclOwnrDtls)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Информацию о виде лица указывать в виде неформализованного текста в поле «Декларируемые сведения / DeclarationDetails» (CorporateActionInstruction/Document/CorpActnInstr/BnfclOwnrDtls/DclrtnDtls).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Например, «ценные бумаги выкупающего лица».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Т.е. если представлена инструкция по TEND 95, то обязательно должен быть заполнено поле «Декларируемые сведения / DeclarationDetails»: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#REDM# =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Выкупающее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лицо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(redemption person)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#AFFL# =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Аффилированное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лицо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(affiliate person)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#ISSR# =Эмитент (issuer)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CorporateActionInstruction/Document/CorpActnInstr/CorpActnInstr/OptnTp/Prtry</w:t>
            </w:r>
          </w:p>
        </w:tc>
        <w:tc>
          <w:tcPr>
            <w:tcW w:w="7993" w:type="dxa"/>
          </w:tcPr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обязательное поле (в блоке выбора) Собственный код / Proprietary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CorporateActionInstruction/Document/CorpActnInstr/CorpActnInstr/OptnTp</w:t>
            </w:r>
          </w:p>
        </w:tc>
        <w:tc>
          <w:tcPr>
            <w:tcW w:w="7993" w:type="dxa"/>
          </w:tcPr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пояснение по правилам использования Для КД TEND_95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Фактом подачи сведений об аффилированном лице является направление сообщения Инструкция по корпоративному действию / CorporateActionInstruction с указанием не дефолтной опции NOAC и </w:t>
            </w:r>
          </w:p>
          <w:p w:rsidR="00F934D4" w:rsidRPr="005F0B6D" w:rsidRDefault="00F934D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Сведения об аффилированном лице указываются в блоке «Сведения о фактическом владельце / BeneficialOwnerDetails» (CorporateActionInstruction/Document/CorpActnInstr/BnfclOwnrDtls)</w:t>
            </w:r>
          </w:p>
        </w:tc>
      </w:tr>
      <w:tr w:rsidR="001131B0" w:rsidRPr="005F0B6D" w:rsidTr="00A734A2">
        <w:tc>
          <w:tcPr>
            <w:tcW w:w="412" w:type="dxa"/>
          </w:tcPr>
          <w:p w:rsidR="001131B0" w:rsidRPr="005F0B6D" w:rsidRDefault="001131B0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1131B0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1131B0" w:rsidRPr="005F0B6D" w:rsidRDefault="001131B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CorporateActionInstruction/Document/CorpActnInstr/CorpActnInstr/SctiesQty</w:t>
            </w:r>
          </w:p>
        </w:tc>
        <w:tc>
          <w:tcPr>
            <w:tcW w:w="7993" w:type="dxa"/>
          </w:tcPr>
          <w:p w:rsidR="001131B0" w:rsidRPr="005F0B6D" w:rsidRDefault="001131B0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Изменено правило использования блока: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Для КД BIDS, TEND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от депонентов принимаются инструкции только c использованием блока "Количество базовых ценных бумаг / InstructedQuantity" 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(CorporateActionInstruction/Document/CorpActnInstr/CorpActnInstr/SctiesQty/InstdOrQtyToRcv/InstdQty) и указанием в нем количества штук */Qty/Unit. 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: От депонентов принимаются инструкции только c использованием блока "Количество базовых ценных бумаг / InstructedQuantity" 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(CorporateActionInstruction/Document/CorpActnInstr/CorpActnInstr/SctiesQty/InstdOrQtyToRcv/InstdQty) и указанием в нем количества штук */Qty/Unit. </w:t>
            </w: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1B0" w:rsidRPr="005F0B6D" w:rsidRDefault="001131B0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Остальные правила </w:t>
            </w:r>
            <w:r w:rsidR="00862B32" w:rsidRPr="005F0B6D">
              <w:rPr>
                <w:rFonts w:ascii="Times New Roman" w:hAnsi="Times New Roman" w:cs="Times New Roman"/>
                <w:sz w:val="16"/>
                <w:szCs w:val="16"/>
              </w:rPr>
              <w:t>без изменений.</w:t>
            </w:r>
          </w:p>
          <w:p w:rsidR="00862B32" w:rsidRPr="005F0B6D" w:rsidRDefault="00862B32" w:rsidP="00862B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НРД может направлять в вышестоящие депозитарии  инструкции c использованием блока "Количество базовых ценных бумаг / InstructedQuantity" (CorporateActionInstruction/Document/CorpActnInstr/CorpActnInstr/SctiesQty/InstdOrQtyToRcv/InstdQty) или c использованием блока "Количество, которое должно быть получено / QuantityToReceive" (CorporateActionInstruction/Document/CorpActnInstr/CorpActnInstr/SctiesQty/InstdOrQtyToRcv/QtyToRcv) и указанием количества штук */Qty/Unit или суммы номинала */Qty/FaceAmt для облигаций.</w:t>
            </w:r>
          </w:p>
          <w:p w:rsidR="00862B32" w:rsidRPr="005F0B6D" w:rsidRDefault="00862B32" w:rsidP="00862B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Указание количества как  "Стоимости с учетом амортизации" (*/Qty/AmtsdVal) не используется при отправке инструкций в НРД. </w:t>
            </w:r>
          </w:p>
          <w:p w:rsidR="00862B32" w:rsidRPr="005F0B6D" w:rsidRDefault="00862B32" w:rsidP="00862B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Код QALL не используется при отправке инструкций в НРД.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CorporateActionInstruction/Document/CorpActnInstr/CorpActnGnlInf/UndrlygScty/FinInstrmId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Изменение правил применения блока.\</w:t>
            </w:r>
          </w:p>
          <w:p w:rsidR="00F934D4" w:rsidRPr="005F0B6D" w:rsidRDefault="00F934D4" w:rsidP="00816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: Для идентификации бумаги будет использоваться ISIN и код ЦБ НРД.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В случае, если несколько ц.б. учитываются в НРД под одним ISIN необходимо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указание кода НРД в поле */FinInstrmId/OthrId/Id с указанием в типе идентификатора */FinInstrmId/OthrId/Tp/Prtry значения NSDR</w:t>
            </w:r>
          </w:p>
          <w:p w:rsidR="00F934D4" w:rsidRPr="005F0B6D" w:rsidRDefault="00F934D4" w:rsidP="00816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Если в поручении код НРД не указан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для таких бумаг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, то поручение не проходит проверки</w:t>
            </w:r>
          </w:p>
          <w:p w:rsidR="00F934D4" w:rsidRPr="005F0B6D" w:rsidRDefault="00F934D4" w:rsidP="00816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: Для идентификации бумаги всегда используются ISIN и код ЦБ НРД. Код НРД указывается в поле */FinInstrmId/OthrId/Id с указанием в типе идентификатора */FinInstrmId/OthrId/Tp/Prtry значения NSDR</w:t>
            </w:r>
          </w:p>
          <w:p w:rsidR="00F934D4" w:rsidRPr="005F0B6D" w:rsidRDefault="00F934D4" w:rsidP="00816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Если в поручении код НРД не указан, то поручение не проходит проверки.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CorporateActionInstruction/Document/CorpActnInstr/CorpActnGnlInf/UndrlygScty/ClssfctnTp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Тип финансового инструмента / ClassificationType Не используется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CorporateActionInstruction/Document/CorpActnInstr/CorpActnGnlInf/UndrlygScty/IntrstRate</w:t>
            </w:r>
          </w:p>
        </w:tc>
        <w:tc>
          <w:tcPr>
            <w:tcW w:w="7993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Поле </w:t>
            </w:r>
            <w:r w:rsidR="00F934D4" w:rsidRPr="005F0B6D">
              <w:rPr>
                <w:rFonts w:ascii="Times New Roman" w:hAnsi="Times New Roman" w:cs="Times New Roman"/>
                <w:sz w:val="16"/>
                <w:szCs w:val="16"/>
              </w:rPr>
              <w:t>Процентная ставка / InterestRate не используется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CorporateActionInstruction/Document/CorpActnInstr/CorpActnGnlInf/UndrlygScty/MinNmnlQty/AmtsdVal</w:t>
            </w:r>
          </w:p>
        </w:tc>
        <w:tc>
          <w:tcPr>
            <w:tcW w:w="7993" w:type="dxa"/>
          </w:tcPr>
          <w:p w:rsidR="00F934D4" w:rsidRPr="005F0B6D" w:rsidRDefault="00862B32" w:rsidP="00862B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F934D4" w:rsidRPr="005F0B6D">
              <w:rPr>
                <w:rFonts w:ascii="Times New Roman" w:hAnsi="Times New Roman" w:cs="Times New Roman"/>
                <w:sz w:val="16"/>
                <w:szCs w:val="16"/>
              </w:rPr>
              <w:t>Стоимость с учет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ом амортизации / AmortisedValue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862B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CorporateActionInstruction/Document/CorpActnInstr/CorpActnInstr/SctiesQty/InstdOrQtyToRcv/QtyToRcv</w:t>
            </w:r>
          </w:p>
        </w:tc>
        <w:tc>
          <w:tcPr>
            <w:tcW w:w="7993" w:type="dxa"/>
          </w:tcPr>
          <w:p w:rsidR="00F934D4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F934D4" w:rsidRPr="005F0B6D">
              <w:rPr>
                <w:rFonts w:ascii="Times New Roman" w:hAnsi="Times New Roman" w:cs="Times New Roman"/>
                <w:sz w:val="16"/>
                <w:szCs w:val="16"/>
              </w:rPr>
              <w:t>Количество, которое должно бы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ть получено / QuantityToReceive</w:t>
            </w:r>
          </w:p>
        </w:tc>
      </w:tr>
      <w:tr w:rsidR="000223FF" w:rsidRPr="005F0B6D" w:rsidTr="00A734A2">
        <w:tc>
          <w:tcPr>
            <w:tcW w:w="412" w:type="dxa"/>
          </w:tcPr>
          <w:p w:rsidR="000223FF" w:rsidRPr="005F0B6D" w:rsidRDefault="000223F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CorporateActionInstruction/Document/CorpActnInstr/CorpActnInstr/SctiesQty/CondlQty</w:t>
            </w:r>
          </w:p>
        </w:tc>
        <w:tc>
          <w:tcPr>
            <w:tcW w:w="7993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Добавлен необязательный блок Условное количество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ConditionalQuantity</w:t>
            </w:r>
          </w:p>
        </w:tc>
      </w:tr>
      <w:tr w:rsidR="000223FF" w:rsidRPr="005F0B6D" w:rsidTr="00A734A2">
        <w:tc>
          <w:tcPr>
            <w:tcW w:w="412" w:type="dxa"/>
          </w:tcPr>
          <w:p w:rsidR="000223FF" w:rsidRPr="005F0B6D" w:rsidRDefault="000223F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CorporateActionInstruction/Document/CorpActnInstr/BnfclOwnrDtls/OwnrId/NmAndAdr/Adr</w:t>
            </w:r>
          </w:p>
        </w:tc>
        <w:tc>
          <w:tcPr>
            <w:tcW w:w="7993" w:type="dxa"/>
          </w:tcPr>
          <w:p w:rsidR="000223FF" w:rsidRPr="005F0B6D" w:rsidRDefault="000223F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Изменено правило применения блока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: 1. При получении документов по системе SWIFT, при перекодировании в сообщение ISO20022  заполняется только повторяющееся поле AdrLine и обязательное поле Ctry.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2. При отправке сообщение через систему ПО ЛУЧ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/ WEB-кабинет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рекомендуется заполнять только повторяющееся поле AdrLine и обязательное поле Ctry.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3. При отправке в НРД Инструкции по корпоративному действию (CorporateActionInstruction) адрес не заполняется.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: 1. При получении документов по системе SWIFT, при перекодировании в сообщение ISO20022  заполняется только повторяющееся поле AdrLine и обязательное поле Ctry.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2. При отправке сообщение через систему ПО ЛУЧ рекомендуется заполнять только повторяющееся поле AdrLine и обязательное поле Ctry.</w:t>
            </w:r>
          </w:p>
          <w:p w:rsidR="000223FF" w:rsidRPr="005F0B6D" w:rsidRDefault="000223FF" w:rsidP="000223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3. При отправке в НРД Инструкции по корпоративному действию (CorporateActionInstruction) адрес не заполняется.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5D6C4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CorporateActionInstruction/Document/CorpActnInstr/EvtsLkg/LkgTp/Prtry</w:t>
            </w:r>
          </w:p>
        </w:tc>
        <w:tc>
          <w:tcPr>
            <w:tcW w:w="7993" w:type="dxa"/>
          </w:tcPr>
          <w:p w:rsidR="00F934D4" w:rsidRPr="005F0B6D" w:rsidRDefault="00F934D4" w:rsidP="00115D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 для использования блок Собственный код / Proprietary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5D6C4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причины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подтверждения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(5) / Dictionary: Acknowledgement Reason Code (5)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Добавлены аннотации к кодам справочника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</w:p>
        </w:tc>
        <w:tc>
          <w:tcPr>
            <w:tcW w:w="4536" w:type="dxa"/>
          </w:tcPr>
          <w:p w:rsidR="00F934D4" w:rsidRPr="005F0B6D" w:rsidRDefault="005D6C4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CorporateActionInstruction/Document/CorpActnInstr/SplmtryData/Envlp/XtnsnDt/CdtrPmntInf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Платежные реквизиты получателя денежных средств / Payment Information of Creditor</w:t>
            </w:r>
          </w:p>
        </w:tc>
      </w:tr>
      <w:tr w:rsidR="0056241C" w:rsidRPr="0056241C" w:rsidTr="00A734A2">
        <w:tc>
          <w:tcPr>
            <w:tcW w:w="412" w:type="dxa"/>
          </w:tcPr>
          <w:p w:rsidR="0056241C" w:rsidRPr="005F0B6D" w:rsidRDefault="005624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56241C" w:rsidRPr="005F0B6D" w:rsidRDefault="005624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ins w:id="47" w:author="_Ермаков_" w:date="2016-03-10T13:41:00Z"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CorporateActionInstruction</w:t>
              </w:r>
            </w:ins>
          </w:p>
        </w:tc>
        <w:tc>
          <w:tcPr>
            <w:tcW w:w="4536" w:type="dxa"/>
          </w:tcPr>
          <w:p w:rsidR="0056241C" w:rsidRPr="005F0B6D" w:rsidRDefault="005624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ins w:id="48" w:author="_Ермаков_" w:date="2016-03-10T13:41:00Z"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t>CorporateActionInstruction/Document/CorpActnInstr/AddtlInf/Cer</w:t>
              </w:r>
              <w:r w:rsidRPr="0056241C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lastRenderedPageBreak/>
                <w:t>tfctnBrkdwn</w:t>
              </w:r>
            </w:ins>
          </w:p>
        </w:tc>
        <w:tc>
          <w:tcPr>
            <w:tcW w:w="7993" w:type="dxa"/>
          </w:tcPr>
          <w:p w:rsidR="0056241C" w:rsidRPr="0056241C" w:rsidRDefault="0056241C" w:rsidP="0056241C">
            <w:pPr>
              <w:rPr>
                <w:sz w:val="16"/>
              </w:rPr>
            </w:pPr>
            <w:ins w:id="49" w:author="_Ермаков_" w:date="2016-03-10T13:42:00Z">
              <w:r>
                <w:rPr>
                  <w:sz w:val="16"/>
                </w:rPr>
                <w:lastRenderedPageBreak/>
                <w:t>И</w:t>
              </w:r>
              <w:r w:rsidRPr="0080659E">
                <w:rPr>
                  <w:sz w:val="16"/>
                </w:rPr>
                <w:t xml:space="preserve">нициатор поручения будет указывать наименование и идентификацию учредителя управления, если </w:t>
              </w:r>
              <w:r w:rsidRPr="0080659E">
                <w:rPr>
                  <w:sz w:val="16"/>
                </w:rPr>
                <w:lastRenderedPageBreak/>
                <w:t>поручение подается по счету ДУ, и Управляющий хочет передать данные Учредителя. Данные будут указываться в свободном формате.</w:t>
              </w:r>
              <w:r w:rsidRPr="0056241C">
                <w:rPr>
                  <w:sz w:val="16"/>
                </w:rPr>
                <w:t xml:space="preserve"> </w:t>
              </w:r>
              <w:r>
                <w:rPr>
                  <w:sz w:val="16"/>
                </w:rPr>
                <w:t>Данные передаются в поле «</w:t>
              </w:r>
              <w:r w:rsidRPr="0056241C">
                <w:rPr>
                  <w:sz w:val="16"/>
                </w:rPr>
                <w:t>Текстовое описание сертификации (списка владельцев) / CertificationBreakdown</w:t>
              </w:r>
              <w:r>
                <w:rPr>
                  <w:sz w:val="16"/>
                </w:rPr>
                <w:t>».</w:t>
              </w:r>
            </w:ins>
          </w:p>
        </w:tc>
      </w:tr>
      <w:tr w:rsidR="00F934D4" w:rsidRPr="005F0B6D" w:rsidTr="00A734A2">
        <w:tc>
          <w:tcPr>
            <w:tcW w:w="412" w:type="dxa"/>
          </w:tcPr>
          <w:p w:rsidR="00F934D4" w:rsidRPr="0056241C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7404FF">
            <w:pPr>
              <w:pStyle w:val="2"/>
              <w:outlineLvl w:val="1"/>
            </w:pPr>
            <w:bookmarkStart w:id="50" w:name="_Toc444765789"/>
            <w:r w:rsidRPr="005F0B6D">
              <w:rPr>
                <w:lang w:val="en-US"/>
              </w:rPr>
              <w:t>CorporateActionCancellationAdvice</w:t>
            </w:r>
            <w:bookmarkEnd w:id="50"/>
          </w:p>
        </w:tc>
        <w:tc>
          <w:tcPr>
            <w:tcW w:w="4536" w:type="dxa"/>
          </w:tcPr>
          <w:p w:rsidR="00F934D4" w:rsidRPr="005F0B6D" w:rsidRDefault="00441D3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CorpActnCxlAdvc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SplmtryData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Envlp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XtnsnDt</w:t>
            </w:r>
            <w:r w:rsidRPr="00482D4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AddtlDcmnttn/AddtlDcmnttnURLAdr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Изменено наименование поля при выводе на печать:</w:t>
            </w:r>
          </w:p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Стало: Адрес в сети Интернет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CorporateActionCancellationAdvice/Document/CorpActnCxlAdvc/SplmtryData/Envlp/XtnsnDt/AddtlDcmnttn/FlNm</w:t>
            </w:r>
          </w:p>
        </w:tc>
        <w:tc>
          <w:tcPr>
            <w:tcW w:w="7993" w:type="dxa"/>
          </w:tcPr>
          <w:p w:rsidR="00F934D4" w:rsidRPr="005F0B6D" w:rsidRDefault="00F934D4" w:rsidP="005E47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Изменено наименование поля при выводе на печать:</w:t>
            </w:r>
          </w:p>
          <w:p w:rsidR="00F934D4" w:rsidRPr="005F0B6D" w:rsidRDefault="00F934D4" w:rsidP="005E47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F934D4" w:rsidRPr="005F0B6D" w:rsidRDefault="00F934D4" w:rsidP="005E47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Стало: Название файла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CorporateActionCancellationAdvice/Document/CorpActnCxlAdvc/SplmtryData/Envlp/XtnsnDt/AddtlDcmnttn/InfTp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 код типа информации: OFFR  (Offeror request, сканированная копия Требования о выкупе)</w:t>
            </w:r>
          </w:p>
        </w:tc>
      </w:tr>
      <w:tr w:rsidR="00F934D4" w:rsidRPr="00482D4B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CorporateActionCancellationAdvice/Document/CorpActnCxlAdvc/SplmtryData/Envlp/XtnsnDt/CorpActnOptnDtls/CshMvmntDtls/IssrOfferrTaxbltyInd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Признак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налогообложения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IssuerOfferorTaxabilityIndicator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CorporateActionCancellationAdvice/Document/CorpActnCxlAdvc/SplmtryData/Envlp/XtnsnDt/CorpActnOptnDtls/CshMvmntDtls/IncmTp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доходов / IncomeType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CorporateActionCancellationAdvice/Document/CorpActnCxlAdvc/SplmtryData/Envlp/XtnsnDt/CorpActnOptnDtls/CshMvmntDtls/CshAcctId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Счет денежных средств / CashAccountIdentification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CorporateActionCancellationAdvice/Document/CorpActnCxlAdvc/SplmtryData/Envlp/XtnsnDt/CorpActnOptnDtls/CshMvmntDtls/AmtDtls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Информация о сумме / AmountDetails</w:t>
            </w:r>
          </w:p>
        </w:tc>
      </w:tr>
      <w:tr w:rsidR="00F934D4" w:rsidRPr="00482D4B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D6C0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CorporateActionCancellationAdvice/Document/CorpActnCxlAdvc/SplmtryData/Envlp/XtnsnDt/CorpActnOptnDtls/CshMvmntDtls/FXDtls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Курс конвертации / ForeignExchangeDetails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F548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CorporateActionCancellationAdvice/Document/CorpActnCxlAdvc/SplmtryData/Envlp/XtnsnDt/CorpActnDtls/PrdDtls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Периоды / PeriodDetails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F548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CorporateActionCancellationAdvice/Document/CorpActnCxlAdvc/SplmtryData/Envlp/XtnsnDt/CorpActnDtls/RateAndAmtDtls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Ставки и суммы / RateAndAmountDetails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CorporateActionCancellationAdvice/Document/CorpActnCxlAdvc/SplmtryData/Envlp/XtnsnDt/CorpActnDtls/IntrstAcrdNbOfDays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Количество дней, за которые начисляются проценты / InterestAccruedNumberOfDays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CorporateActionCancellationAdvice/Document/CorpActnCxlAdvc/SplmtryData/Envlp/XtnsnDt/CorpActnDtls/CertfctnBrkdwnInd</w:t>
            </w:r>
          </w:p>
        </w:tc>
        <w:tc>
          <w:tcPr>
            <w:tcW w:w="7993" w:type="dxa"/>
          </w:tcPr>
          <w:p w:rsidR="00F934D4" w:rsidRPr="005F0B6D" w:rsidRDefault="00F934D4" w:rsidP="007C0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Флаг сертификации (предоставления списка владельцев) / CertificationBreakdownIndicator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CorporateActionCancellationAdvice/Document/CorpActnCxlAdvc/SplmtryData/Envlp/XtnsnDt/CorpActnDtls/ChrgsApldInd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Флаг комиссий / ChargesAppliedIndicator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CorporateActionCancellationAdvice/Document/CorpActnCxlAdvc/SplmtryData/Envlp/XtnsnDt/CorpActnDtls/RstrctnInd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Информация об ограничениях / RestrictionIndicator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CorporateActionCancellationAdvice/Document/CorpActnCxlAdvc/SplmtryData/Envlp/XtnsnDt/CorpActnDtls/AcrdIntrstInd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начисленных процентов / AccruedInterestIndicator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CorporateActionCancellationAdvice/Document/CorpActnCxlAdvc/SplmtryData/Envlp/XtnsnDt/CorpActnDtls/DvddTp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типа дивидендов / DividendType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CorporateActionCancellationAdvice/Document/CorpActnCxlAdvc/SplmtryData/Envlp/XtnsnDt/CorpActnDtls/OfferTp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типа предложения / OfferType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CorporateActionCancellationAdvice/Document/CorpActnCxlAdvc/SplmtryData/Envlp/XtnsnDt/CorpActnDtls/EvtStag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Стадия корпоративного действия / EventStage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1E4CE3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CorporateActionCancellationAdvice/Document/CorpActnCxlAdvc/SplmtryData/Envlp/XtnsnDt/CorpActnDtls/AddtlBizPrcInd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дополнительного бизнес-процесса / AdditionalBusinessProcessIndicator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CorporateActionCancellationAdvice/Document/CorpActnCxlAdvc/IssrAgt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Агент эмитента / IssuerAgent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CorporateActionCancellationAdvice/Document/CorpActnCxlAdvc/PngAgt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Платежный агент / PayingAgent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CorporateActionCancellationAdvice/Document/CorpActnCxlAdvc/RsellngAgt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Агент по перепродаже / ResellingAgent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CorporateActionCancellationAdvice/Document/CorpActnCxlAdvc/SlctnAgt</w:t>
            </w:r>
          </w:p>
        </w:tc>
        <w:tc>
          <w:tcPr>
            <w:tcW w:w="7993" w:type="dxa"/>
          </w:tcPr>
          <w:p w:rsidR="00F934D4" w:rsidRPr="005F0B6D" w:rsidRDefault="00F934D4" w:rsidP="002323B1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Агент по ведению дел (поверенный)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SolicitationAgent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CorporateActionCancellationAdvice/Document/CorpActnCxlAdvc/InfAgt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Агент по предоставлению информации / InformationAgent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CorporateActionCancellationAdvice/Document/CorpActnCxlAdvc/SplmtryData/Envlp/XtnsnDt/CorpActnOptnDtls/DtDtls/EarlyRspnDdln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Дата (Дата и Время) досрочного ответа / EarlyResponseDeadline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CorporateActionCancellationAdvice/Document/CorpActnCxlAdvc/SplmtryData/Envlp/XtnsnDt/CorpActnOptnDtls/DtDtls/XpryDt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Дата (Дата и Время) истечения срока / ExpiryDate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CorporateActionCancellationAdvice/Document/CorpActnCxlAdvc/SplmtryData/Envlp/XtnsnDt/CorpActnOptnDtls/CshMvmntDtls/DtDtls/ValDt</w:t>
            </w:r>
          </w:p>
        </w:tc>
        <w:tc>
          <w:tcPr>
            <w:tcW w:w="7993" w:type="dxa"/>
          </w:tcPr>
          <w:p w:rsidR="00F934D4" w:rsidRPr="00AE4E43" w:rsidRDefault="00F934D4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  <w:rPrChange w:id="51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rPrChange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  <w:rPrChange w:id="52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rPrChange>
              </w:rPr>
              <w:t xml:space="preserve">Удален блок Дата (Дата и Время) валютирования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ValueDate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54AE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CorporateActionCancellationAdvice/Document/CorpActnCxlAdvc/SplmtryData/Envlp/XtnsnDt/CorpActnOptnDtls/CshMvmntDtls/DtDtls/FXRateFxgDt</w:t>
            </w:r>
          </w:p>
        </w:tc>
        <w:tc>
          <w:tcPr>
            <w:tcW w:w="7993" w:type="dxa"/>
          </w:tcPr>
          <w:p w:rsidR="00F934D4" w:rsidRPr="00AE4E43" w:rsidRDefault="00F934D4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  <w:rPrChange w:id="53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rPrChange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  <w:rPrChange w:id="54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  <w:lang w:val="en-US"/>
                  </w:rPr>
                </w:rPrChange>
              </w:rPr>
              <w:t xml:space="preserve">Удален блок Дата (Дата и Время) определения курса конвертации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ForeignExchangeRateFixingDate</w:t>
            </w:r>
          </w:p>
        </w:tc>
      </w:tr>
      <w:tr w:rsidR="00407789" w:rsidRPr="005F0B6D" w:rsidTr="00A734A2">
        <w:tc>
          <w:tcPr>
            <w:tcW w:w="412" w:type="dxa"/>
          </w:tcPr>
          <w:p w:rsidR="00407789" w:rsidRPr="005F0B6D" w:rsidRDefault="00407789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407789" w:rsidRPr="005F0B6D" w:rsidRDefault="0040778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407789" w:rsidRPr="005F0B6D" w:rsidRDefault="0040778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CorporateActionCancellationAdvice/Document/CorpActnCxlAdvc/SplmtryData/Envlp/XtnsnDt/CorpActnDtls/DtDtls/RcrdDt</w:t>
            </w:r>
          </w:p>
        </w:tc>
        <w:tc>
          <w:tcPr>
            <w:tcW w:w="7993" w:type="dxa"/>
          </w:tcPr>
          <w:p w:rsidR="00407789" w:rsidRPr="005F0B6D" w:rsidRDefault="00407789" w:rsidP="004077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 для поля Дата (Дата и Время) закрытия реестра (фиксации реестра) / RecordDate:</w:t>
            </w:r>
          </w:p>
          <w:p w:rsidR="00407789" w:rsidRPr="005F0B6D" w:rsidRDefault="00407789" w:rsidP="004077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Дата закрытия реестра не указывается для TEND, который проводится по статьям  84.1 и 84.2 ФЗ Об АО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CorporateActionCancellationAdvice/Document/CorpActnCxlAdvc/SplmtryData/Envlp/XtnsnDt/CorpActnDtls/AddtlInf/NewCpnyNm</w:t>
            </w:r>
          </w:p>
        </w:tc>
        <w:tc>
          <w:tcPr>
            <w:tcW w:w="7993" w:type="dxa"/>
          </w:tcPr>
          <w:p w:rsidR="00F934D4" w:rsidRPr="005F0B6D" w:rsidRDefault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Новое наименование / NewCompanyName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CorporateActionCancellationAdvice/Document/CorpActnCxlAdvc/SplmtryData/Envlp/XtnsnDt/CorpActnOptnDtls/OfferTp</w:t>
            </w:r>
          </w:p>
        </w:tc>
        <w:tc>
          <w:tcPr>
            <w:tcW w:w="799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типа предложения / OfferType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CorporateActionCancellationAdvice/Document/CorpActnCxlAdvc/SplmtryData/Envlp/XtnsnDt/CorpActnOptnDtls/OptnFeatrs</w:t>
            </w:r>
          </w:p>
        </w:tc>
        <w:tc>
          <w:tcPr>
            <w:tcW w:w="799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условий варианта / OptionFeatures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CorporateActionCancellationAdvice/Document/CorpActnCxlAdvc/SplmtryData/Envlp/XtnsnDt/CorpActnOptnDtls/CertfctnBrkdwnInd</w:t>
            </w:r>
          </w:p>
        </w:tc>
        <w:tc>
          <w:tcPr>
            <w:tcW w:w="799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типа сертификации (указания списка владельцев) / CertificationBreakdownType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CorporateActionCancellationAdvice/Document/CorpActnCxlAdvc/SplmtryData/Envlp/XtnsnDt/CorpActnOptnDtls/RateAndAmtDtls</w:t>
            </w:r>
          </w:p>
        </w:tc>
        <w:tc>
          <w:tcPr>
            <w:tcW w:w="799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Ставки и суммы / RateAndAmountDetails</w:t>
            </w:r>
          </w:p>
        </w:tc>
      </w:tr>
      <w:tr w:rsidR="00F47060" w:rsidRPr="005F0B6D" w:rsidTr="00A734A2">
        <w:tc>
          <w:tcPr>
            <w:tcW w:w="412" w:type="dxa"/>
          </w:tcPr>
          <w:p w:rsidR="00F47060" w:rsidRPr="005F0B6D" w:rsidRDefault="00F47060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47060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47060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CorporateActionCancellationAdvice/Document/CorpActnCxlAdvc/SplmtryData/Envlp/XtnsnDt/CorpActnOptnDtls/SctiesQty</w:t>
            </w:r>
          </w:p>
        </w:tc>
        <w:tc>
          <w:tcPr>
            <w:tcW w:w="7993" w:type="dxa"/>
          </w:tcPr>
          <w:p w:rsidR="00F47060" w:rsidRPr="005F0B6D" w:rsidRDefault="00F47060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Количество финансового инструмента / SecuritiesQuantity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CorporateActionCancellationAdvice/Document/CorpActnCxlAdvc/SplmtryData/Envlp/XtnsnDt/CorpActnOptnDtls/PrdDtls/ActnPrd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пояснение по использованию блока Период действия / ActionPeriod:</w:t>
            </w:r>
          </w:p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Для TEND по статье 84.8 этот блок не заполняется.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CorporateActionCancellationAdvice/Document/CorpActnCxlAdvc/SplmtryData/Envlp/XtnsnDt/CorpActnOptnDtls/PrdDtls/RvcbltyPrd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Период возможного отзыва владельцем ЦБ / RevocabilityPeriod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CorporateActionCancellationAdvice/Document/CorpActnCxlAdvc/SplmtryData/Envlp/XtnsnDt/CorpActnOptnDtls/PrdDtls/AcctSvcrRvcbltyPrd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Период возможного отзыва владельцем счета / AccountServicerRevocabilityPeriod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CorporateActionCancellationAdvice/Document/CorpActnCxlAdvc/SplmtryData/Envlp/XtnsnDt/CorpActnOptnDtls/SctiesMvmntDtls/PricDtls/IndctvOrMktPric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Ориентировочная или рыночная цена / IndicativeOrMarketPrice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CorporateActionCancellationAdvice/Document/CorpActnCxlAdvc/SplmtryData/Envlp/XtnsnDt/CorpActnOptnDtls/SctiesMvmntDtls/PricDtls/GncCshPricPdPerPdct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Цена, уплаченная в расчете на продукт / GenericCashPricePaidPerProduct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CorporateActionCancellationAdvice/Document/CorpActnCxlAdvc/SplmtryData/Envlp/XtnsnDt/CorpActnDtls/SctiesQty/MinExrcblMltplQty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Минимальный комбинированный лот, требуемый для исполнения / MinimumExercisableMultipleQuantity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CorporateActionCancellationAdvice/Document/CorpActnCxlAdvc/SplmtryData/Envlp/XtnsnDt/CorpActnDtls/SctiesQty/MaxQty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Максимальное количество ценных бумаг / MaximumQuantity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F4706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CorporateActionCancellationAdvice/Document/CorpActnCxlAdvc/SplmtryData/Envlp/XtnsnDt/CorpActnDtls/SctiesQty/NewDnmtnQty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Новая сумма номинала / NewDenominationQuantity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CB524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CorporateActionCancellationAdvice/Document/CorpActnCxlAdvc/SplmtryData/Envlp/XtnsnDt/CorpActnOptnDtls/SctiesMvmntDtls/RateDtls/AplblRate</w:t>
            </w:r>
          </w:p>
        </w:tc>
        <w:tc>
          <w:tcPr>
            <w:tcW w:w="7993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Применяемая ставка / ApplicableRate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CB524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CorporateActionCancellationAdvice/Document/CorpActnCxlAdvc/SplmtryData/Envlp/XtnsnDt/CorpActnOptnDtls/SctiesMvmntDtls/SctyDtls/ClssfctnTp</w:t>
            </w:r>
          </w:p>
        </w:tc>
        <w:tc>
          <w:tcPr>
            <w:tcW w:w="799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Тип финансового инструмента / ClassificationType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CorporateActionCancellationAdvice/Document/CorpActnCxlAdvc/SplmtryData/Envlp/XtnsnDt/CorpActnOptnDtls/SctiesMvmntDtls/SctyDtls/MtrtyDt</w:t>
            </w:r>
          </w:p>
        </w:tc>
        <w:tc>
          <w:tcPr>
            <w:tcW w:w="799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Дата наступления срока обязательств (погашения) / MaturityDat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F934D4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CorporateActionCancellationAdvice/Document/CorpActnCxlAdvc/SplmtryData/Envlp/XtnsnDt/CorpActnOptnDtls/SctiesMvmntDtls/SctyDtls/PrvsFctr</w:t>
            </w:r>
          </w:p>
        </w:tc>
        <w:tc>
          <w:tcPr>
            <w:tcW w:w="799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Предыдущее значение фактора / PreviousFactor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CorporateActionCancellationAdvice/Document/CorpActnCxlAdvc/SplmtryData/Envlp/XtnsnDt/CorpActnOptnDtls/SctiesMvmntDtls/SctyDtls/NxtFctr</w:t>
            </w:r>
          </w:p>
        </w:tc>
        <w:tc>
          <w:tcPr>
            <w:tcW w:w="7993" w:type="dxa"/>
          </w:tcPr>
          <w:p w:rsidR="00F934D4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Следующее значение фактора / NextFactor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CorporateActionCancellationAdvice/Document/CorpActnCxlAdvc/SplmtryData/Envlp/XtnsnDt/CorpActnOptnDtls/SctiesMvmntDtls/SctyDtls/IntrstRate</w:t>
            </w:r>
          </w:p>
        </w:tc>
        <w:tc>
          <w:tcPr>
            <w:tcW w:w="7993" w:type="dxa"/>
          </w:tcPr>
          <w:p w:rsidR="006C0BD6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Процентная ставка / InterestRate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CorporateActionCancellationAdvice/Document/CorpActnCxlAdvc/SplmtryData/Envlp/XtnsnDt/CorpActnOptnDtls/SctiesMvmntDtls/SctyDtls/NxtIntrstRate</w:t>
            </w:r>
          </w:p>
        </w:tc>
        <w:tc>
          <w:tcPr>
            <w:tcW w:w="7993" w:type="dxa"/>
          </w:tcPr>
          <w:p w:rsidR="006C0BD6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Следующая процентная ставка / NextInterestRate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CorporateActionCancellationAdvice/Document/CorpActnCxlAdvc/SplmtryData/Envlp/XtnsnDt/CorpActnOptnDtls/SctiesMvmntDtls/SctyDtls/MinNmnlQty</w:t>
            </w:r>
          </w:p>
        </w:tc>
        <w:tc>
          <w:tcPr>
            <w:tcW w:w="7993" w:type="dxa"/>
          </w:tcPr>
          <w:p w:rsidR="006C0BD6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Минимальное номинальное количество (минимальная номинальная стоимость) / MinimumNominalQuantity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CorporateActionCancellationAdvice/Document/CorpActnCxlAdvc/SplmtryData/Envlp/XtnsnDt/CorpActnOptnDtls/SctiesMvmntDtls/SctyDtls/MinExrcblQty</w:t>
            </w:r>
          </w:p>
        </w:tc>
        <w:tc>
          <w:tcPr>
            <w:tcW w:w="7993" w:type="dxa"/>
          </w:tcPr>
          <w:p w:rsidR="006C0BD6" w:rsidRPr="005F0B6D" w:rsidRDefault="006C0BD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Минимальное количество, требуемое для исполнения / MinimumExercisableQuantity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CorporateActionCancellationAdvice/Document/CorpActnCxlAdvc/SplmtryData/Envlp/XtnsnDt/CorpActnOptnDtls/SctiesMvmntDtls/SctyDtls/MinExrcblMltplQty</w:t>
            </w:r>
          </w:p>
        </w:tc>
        <w:tc>
          <w:tcPr>
            <w:tcW w:w="799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Минимальный комбинированный лот, требуемый для исполнения / MinimumExercisableMultipleQuantity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CorporateActionCancellationAdvice/Document/CorpActnCxlAdvc/SplmtryData/Envlp/XtnsnDt/CorpActnOptnDtls/SctiesMvmntDtls/SctyDtls/CtrctSz</w:t>
            </w:r>
          </w:p>
        </w:tc>
        <w:tc>
          <w:tcPr>
            <w:tcW w:w="799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Величина контракта / ContractSize</w:t>
            </w:r>
          </w:p>
        </w:tc>
      </w:tr>
      <w:tr w:rsidR="006C0BD6" w:rsidRPr="005F0B6D" w:rsidTr="00A734A2">
        <w:tc>
          <w:tcPr>
            <w:tcW w:w="412" w:type="dxa"/>
          </w:tcPr>
          <w:p w:rsidR="006C0BD6" w:rsidRPr="005F0B6D" w:rsidRDefault="006C0BD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6C0BD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CorporateActionCancellationAdvice/Document/CorpActnCxlAdvc/SplmtryData/Envlp/XtnsnDt/CorpActnOptnDtls/SctiesMvmntDtls/SctyDtls/IssePric</w:t>
            </w:r>
          </w:p>
        </w:tc>
        <w:tc>
          <w:tcPr>
            <w:tcW w:w="7993" w:type="dxa"/>
          </w:tcPr>
          <w:p w:rsidR="006C0BD6" w:rsidRPr="005F0B6D" w:rsidRDefault="006C0BD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Цена выпуска / IssuePrice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CorporateActionCancellationAdvice/Document/CorpActnCxlAdvc/SplmtryData/Envlp/XtnsnDt/CorpActnOptnDtls/CshMvmntDtls/PricDtls/GncCshPricPdPerPdct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Цена, уплаченная в расчете на продукт / GenericCashPricePaidPerProduct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CorporateActionCancellationAdvice/Document/CorpActnCxlAdvc/SplmtryData/Envlp/XtnsnDt/CorpActnOptnDtls/CshMvmntDtls/RateAndAmtDtls/IntrstRateUsdForPmt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Процентная ставка для платежа / InterestRateUsedForPayment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CorporateActionCancellationAdvice/Document/CorpActnCxlAdvc/SplmtryData/Envlp/XtnsnDt/CorpActnOptnDtls/CshMvmntDtls/RateAndAmtDtls/TaxRltdRate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Ставка, относящаяся к налогам / TaxRelatedRate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AE4E43" w:rsidRDefault="00DB3457" w:rsidP="006279BA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  <w:rPrChange w:id="55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56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57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CorpActnCxlAdvc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58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SplmtryData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59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Envlp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60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XtnsnDt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61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CorpActnOptnDtls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62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CshMvmntDtls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63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RateAndAmtDtls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  <w:rPrChange w:id="64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  <w:t>/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EarlySlctnFeeRate</w:t>
            </w:r>
          </w:p>
        </w:tc>
        <w:tc>
          <w:tcPr>
            <w:tcW w:w="7993" w:type="dxa"/>
          </w:tcPr>
          <w:p w:rsidR="00BB0406" w:rsidRPr="005F0B6D" w:rsidRDefault="00BB0406">
            <w:pPr>
              <w:rPr>
                <w:b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Ставка за раннее участие / EarlySolicitationFeeRate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CorporateActionCancellationAdvice/Document/CorpActnCxlAdvc/SplmtryData/Envlp/XtnsnDt/CorpActnOptnDtls/CshMvmntDtls/RateAndAmtDtls/FnlDvddRate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Ставка окончательной выплаты дивидендов / FinalDividendRate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CorporateActionCancellationAdvice/Document/CorpActnCxlAdvc/SplmtryData/Envlp/XtnsnDt/CorpActnOptnDtls/CshMvmntDtls/RateAndAmtDtls/FsclStmp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Применяемая ставка гербового сбора / FiscalStamp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CorporateActionCancellationAdvice/Document/CorpActnCxlAdvc/SplmtryData/Envlp/XtnsnDt/CorpActnOptnDtls/SctiesMvmntDtls/EntitldQty</w:t>
            </w:r>
          </w:p>
        </w:tc>
        <w:tc>
          <w:tcPr>
            <w:tcW w:w="799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Причитающееся количество / EntitledQuantity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CorporateActionCancellationAdvice/Document/CorpActnCxlAdvc/SplmtryData/Envlp/XtnsnDt/CorpActnOptnDtls/SctiesMvmntDtls/FrctnDspstn</w:t>
            </w:r>
          </w:p>
        </w:tc>
        <w:tc>
          <w:tcPr>
            <w:tcW w:w="7993" w:type="dxa"/>
          </w:tcPr>
          <w:p w:rsidR="00BB0406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Признак действий с дробными частями / FractionDisposition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CorporateActionCancellationAdvice/Document/CorpActnCxlAdvc/SplmtryData/Envlp/XtnsnDt/CorpActnOptnDtls/SctiesMvmntDtls/CcyOptn</w:t>
            </w:r>
          </w:p>
        </w:tc>
        <w:tc>
          <w:tcPr>
            <w:tcW w:w="7993" w:type="dxa"/>
          </w:tcPr>
          <w:p w:rsidR="00BB0406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Выбор валюты / CurrencyOption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CorporateActionCancellationAdvice/Document/CorpActnCxlAdvc/SplmtryData/Envlp/XtnsnDt/CorpActnOptnDtls/SctiesMvmntDtls/PricDtls</w:t>
            </w:r>
          </w:p>
        </w:tc>
        <w:tc>
          <w:tcPr>
            <w:tcW w:w="7993" w:type="dxa"/>
          </w:tcPr>
          <w:p w:rsidR="00BB0406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Цены / PriceDetails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BB0406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</w:p>
        </w:tc>
        <w:tc>
          <w:tcPr>
            <w:tcW w:w="4536" w:type="dxa"/>
          </w:tcPr>
          <w:p w:rsidR="00BB0406" w:rsidRPr="005F0B6D" w:rsidRDefault="00DB345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CorporateActionCancellationAdvice/Document/CorpActnCxlAdvc/SplmtryData/Envlp/XtnsnDt/CorpActnOptnDtls/SctiesMvmntDtls/DtDtls/PrpssDt</w:t>
            </w:r>
          </w:p>
        </w:tc>
        <w:tc>
          <w:tcPr>
            <w:tcW w:w="7993" w:type="dxa"/>
          </w:tcPr>
          <w:p w:rsidR="00BB0406" w:rsidRPr="005F0B6D" w:rsidRDefault="00BB040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Дата ассимиляции / PariPassuDate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7404FF" w:rsidP="007404FF">
            <w:pPr>
              <w:pStyle w:val="2"/>
              <w:outlineLvl w:val="1"/>
            </w:pPr>
            <w:bookmarkStart w:id="65" w:name="_Toc444765790"/>
            <w:r w:rsidRPr="005F0B6D">
              <w:rPr>
                <w:lang w:val="en-US"/>
              </w:rPr>
              <w:t>CorporateActionInstructionCancellationRequest</w:t>
            </w:r>
            <w:bookmarkEnd w:id="65"/>
          </w:p>
        </w:tc>
        <w:tc>
          <w:tcPr>
            <w:tcW w:w="4536" w:type="dxa"/>
          </w:tcPr>
          <w:p w:rsidR="00BB0406" w:rsidRPr="005F0B6D" w:rsidRDefault="00C76E4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CorporateActionInstructionCancellationRequest/Document/CorpActnInstrCxlReq/AcctDtls/AcctOwnr</w:t>
            </w:r>
          </w:p>
        </w:tc>
        <w:tc>
          <w:tcPr>
            <w:tcW w:w="7993" w:type="dxa"/>
          </w:tcPr>
          <w:p w:rsidR="00BB0406" w:rsidRPr="005F0B6D" w:rsidRDefault="007404F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Владелец счета / AccountOwner</w:t>
            </w:r>
          </w:p>
        </w:tc>
      </w:tr>
      <w:tr w:rsidR="00BB0406" w:rsidRPr="00482D4B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</w:t>
            </w:r>
          </w:p>
        </w:tc>
        <w:tc>
          <w:tcPr>
            <w:tcW w:w="4536" w:type="dxa"/>
          </w:tcPr>
          <w:p w:rsidR="00BB0406" w:rsidRPr="005F0B6D" w:rsidRDefault="00C76E4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CorporateActionInstructionCancellationRequest/Document/CorpActnInstrCxlReq/CorpActnGnlInf/OffclCorpActnEvtId</w:t>
            </w:r>
          </w:p>
        </w:tc>
        <w:tc>
          <w:tcPr>
            <w:tcW w:w="7993" w:type="dxa"/>
          </w:tcPr>
          <w:p w:rsidR="00BB0406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Официальный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референс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(COAF) / OfficialCorporateActionEventIdentification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</w:t>
            </w:r>
          </w:p>
        </w:tc>
        <w:tc>
          <w:tcPr>
            <w:tcW w:w="4536" w:type="dxa"/>
          </w:tcPr>
          <w:p w:rsidR="00BB0406" w:rsidRPr="005F0B6D" w:rsidRDefault="00C76E4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CorporateActionInstructionCancellationRequest/Document/CorpActnInstrCxlReq/SplmtryData</w:t>
            </w:r>
          </w:p>
        </w:tc>
        <w:tc>
          <w:tcPr>
            <w:tcW w:w="799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Дополнительные данные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SupplementaryData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</w:t>
            </w:r>
          </w:p>
        </w:tc>
        <w:tc>
          <w:tcPr>
            <w:tcW w:w="4536" w:type="dxa"/>
          </w:tcPr>
          <w:p w:rsidR="00BB0406" w:rsidRPr="005F0B6D" w:rsidRDefault="00C76E4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CorporateActionInstructionCancellationRequest/Document/CorpActnInstrCxlReq/CorpActnInstr/InstdOrQtyToRcv/QtyToRcv</w:t>
            </w:r>
          </w:p>
        </w:tc>
        <w:tc>
          <w:tcPr>
            <w:tcW w:w="799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Количество, которое должно быть получено / QuantityToReceive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</w:t>
            </w:r>
          </w:p>
        </w:tc>
        <w:tc>
          <w:tcPr>
            <w:tcW w:w="4536" w:type="dxa"/>
          </w:tcPr>
          <w:p w:rsidR="00BB0406" w:rsidRPr="005F0B6D" w:rsidRDefault="00C76E4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CorporateActionInstructionCancellationRequest/Document/CorpActnInstrCxlReq/InstrId/LkgTp/Prtry</w:t>
            </w:r>
          </w:p>
        </w:tc>
        <w:tc>
          <w:tcPr>
            <w:tcW w:w="7993" w:type="dxa"/>
          </w:tcPr>
          <w:p w:rsidR="00BB0406" w:rsidRPr="005F0B6D" w:rsidRDefault="0017192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Добавлен блок Собственный код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Proprietary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в блок типа связок</w:t>
            </w:r>
          </w:p>
        </w:tc>
      </w:tr>
      <w:tr w:rsidR="00BB0406" w:rsidRPr="00482D4B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4B3502" w:rsidP="004B3502">
            <w:pPr>
              <w:pStyle w:val="2"/>
              <w:outlineLvl w:val="1"/>
            </w:pPr>
            <w:bookmarkStart w:id="66" w:name="_Toc444765791"/>
            <w:r w:rsidRPr="005F0B6D">
              <w:rPr>
                <w:lang w:val="en-US"/>
              </w:rPr>
              <w:t>CorporateActionInstructionCancellationRequestStatusAdvice</w:t>
            </w:r>
            <w:bookmarkEnd w:id="66"/>
          </w:p>
        </w:tc>
        <w:tc>
          <w:tcPr>
            <w:tcW w:w="4536" w:type="dxa"/>
          </w:tcPr>
          <w:p w:rsidR="00BB0406" w:rsidRPr="005F0B6D" w:rsidRDefault="008647D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CorporateActionInstructionCancellationRequestStatusAdvice/Document/CorpActnInstrCxlReqStsAdvc/CorpActnGnlInf/OffclCorpActnEvtId</w:t>
            </w:r>
          </w:p>
        </w:tc>
        <w:tc>
          <w:tcPr>
            <w:tcW w:w="799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Официальный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референс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(COAF) / OfficialCorporateActionEventIdentification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B0406" w:rsidRPr="005F0B6D" w:rsidRDefault="008647D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CorporateActionInstructionCancellationRequestStatusAdvice/Document/CorpActnInstrCxlReqStsAdvc/SplmtryData</w:t>
            </w:r>
          </w:p>
        </w:tc>
        <w:tc>
          <w:tcPr>
            <w:tcW w:w="799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Дополнительные данные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SupplementaryData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B0406" w:rsidRPr="005F0B6D" w:rsidRDefault="008647D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CorporateActionInstructionCancellationRequestStatusAdvice/Document/CorpActnInstrCxlReqStsAdvc/CorpActnInstr/AcctOwnr</w:t>
            </w:r>
          </w:p>
        </w:tc>
        <w:tc>
          <w:tcPr>
            <w:tcW w:w="799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Владелец счета / AccountOwner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B0406" w:rsidRPr="005F0B6D" w:rsidRDefault="008647D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CorporateActionInstructionCancellationRequestStatusAdvice/Document/CorpActnInstrCxlReqStsAdvc/CorpActnInstr/CshAcct</w:t>
            </w:r>
          </w:p>
        </w:tc>
        <w:tc>
          <w:tcPr>
            <w:tcW w:w="7993" w:type="dxa"/>
          </w:tcPr>
          <w:p w:rsidR="00BB0406" w:rsidRPr="005F0B6D" w:rsidRDefault="004B350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Счет денежных средств / Cash Account</w:t>
            </w:r>
          </w:p>
        </w:tc>
      </w:tr>
      <w:tr w:rsidR="00316D32" w:rsidRPr="005F0B6D" w:rsidTr="00A734A2">
        <w:tc>
          <w:tcPr>
            <w:tcW w:w="412" w:type="dxa"/>
          </w:tcPr>
          <w:p w:rsidR="00316D32" w:rsidRPr="005F0B6D" w:rsidRDefault="00316D3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6D32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316D32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CorporateActionInstructionCancellationRequestStatusAdvice/Document/CorpActnInstrCxlReqStsAdvc/CorpActnInstr/SfkpgPlc</w:t>
            </w:r>
          </w:p>
        </w:tc>
        <w:tc>
          <w:tcPr>
            <w:tcW w:w="7993" w:type="dxa"/>
          </w:tcPr>
          <w:p w:rsidR="00316D32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Место хранения / SafekeepingPlace</w:t>
            </w:r>
          </w:p>
        </w:tc>
      </w:tr>
      <w:tr w:rsidR="00B63901" w:rsidRPr="005F0B6D" w:rsidTr="00A734A2">
        <w:tc>
          <w:tcPr>
            <w:tcW w:w="412" w:type="dxa"/>
          </w:tcPr>
          <w:p w:rsidR="00B63901" w:rsidRPr="005F0B6D" w:rsidRDefault="00B6390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63901" w:rsidRPr="005F0B6D" w:rsidRDefault="00B63901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onRequestStatusAdvice</w:t>
            </w:r>
          </w:p>
        </w:tc>
        <w:tc>
          <w:tcPr>
            <w:tcW w:w="4536" w:type="dxa"/>
          </w:tcPr>
          <w:p w:rsidR="00B63901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CorporateActionInstructionCancellationRequestStatusAdvice/Doc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ument/CorpActnInstrCxlReqStsAdvc/CorpActnInstr/TtlElgblBal</w:t>
            </w:r>
          </w:p>
        </w:tc>
        <w:tc>
          <w:tcPr>
            <w:tcW w:w="7993" w:type="dxa"/>
          </w:tcPr>
          <w:p w:rsidR="00B63901" w:rsidRPr="005F0B6D" w:rsidRDefault="00B6390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Удален блок Всего подпадает под корпоративное действие / TotalEligibleBalance</w:t>
            </w:r>
          </w:p>
        </w:tc>
      </w:tr>
      <w:tr w:rsidR="00B63901" w:rsidRPr="005F0B6D" w:rsidTr="00A734A2">
        <w:tc>
          <w:tcPr>
            <w:tcW w:w="412" w:type="dxa"/>
          </w:tcPr>
          <w:p w:rsidR="00B63901" w:rsidRPr="005F0B6D" w:rsidRDefault="00B6390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63901" w:rsidRPr="005F0B6D" w:rsidRDefault="00B63901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63901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CorporateActionInstructionCancellationRequestStatusAdvice/Document/CorpActnInstrCxlReqStsAdvc/CorpActnInstr/InstdBal</w:t>
            </w:r>
          </w:p>
        </w:tc>
        <w:tc>
          <w:tcPr>
            <w:tcW w:w="7993" w:type="dxa"/>
          </w:tcPr>
          <w:p w:rsidR="00B63901" w:rsidRPr="005F0B6D" w:rsidRDefault="00B6390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Имеются инструкции / InstructedBalance</w:t>
            </w:r>
          </w:p>
        </w:tc>
      </w:tr>
      <w:tr w:rsidR="00B63901" w:rsidRPr="005F0B6D" w:rsidTr="00A734A2">
        <w:tc>
          <w:tcPr>
            <w:tcW w:w="412" w:type="dxa"/>
          </w:tcPr>
          <w:p w:rsidR="00B63901" w:rsidRPr="005F0B6D" w:rsidRDefault="00B6390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63901" w:rsidRPr="005F0B6D" w:rsidRDefault="00B63901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63901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CorporateActionInstructionCancellationRequestStatusAdvice/Document/CorpActnInstrCxlReqStsAdvc/CorpActnInstr/UinstdBal</w:t>
            </w:r>
          </w:p>
        </w:tc>
        <w:tc>
          <w:tcPr>
            <w:tcW w:w="7993" w:type="dxa"/>
          </w:tcPr>
          <w:p w:rsidR="00B63901" w:rsidRPr="005F0B6D" w:rsidRDefault="00B6390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Инструкции отсутствуют / UninstructedBalance</w:t>
            </w:r>
          </w:p>
        </w:tc>
      </w:tr>
      <w:tr w:rsidR="00B63901" w:rsidRPr="005F0B6D" w:rsidTr="00A734A2">
        <w:tc>
          <w:tcPr>
            <w:tcW w:w="412" w:type="dxa"/>
          </w:tcPr>
          <w:p w:rsidR="00B63901" w:rsidRPr="005F0B6D" w:rsidRDefault="00B63901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63901" w:rsidRPr="005F0B6D" w:rsidRDefault="00B63901"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</w:t>
            </w:r>
          </w:p>
        </w:tc>
        <w:tc>
          <w:tcPr>
            <w:tcW w:w="4536" w:type="dxa"/>
          </w:tcPr>
          <w:p w:rsidR="00B63901" w:rsidRPr="005F0B6D" w:rsidRDefault="00316D3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CorporateActionInstructionCancellationRequestStatusAdvice/Document/CorpActnInstrCxlReqStsAdvc/CorpActnInstr/StsQtyOrQtyToRcv</w:t>
            </w:r>
          </w:p>
        </w:tc>
        <w:tc>
          <w:tcPr>
            <w:tcW w:w="7993" w:type="dxa"/>
          </w:tcPr>
          <w:p w:rsidR="00B63901" w:rsidRPr="005F0B6D" w:rsidRDefault="00B6390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Количество которому присвоен статус или получаемое количество / StatusQuantityOrQuantityToReceive</w:t>
            </w:r>
          </w:p>
        </w:tc>
      </w:tr>
      <w:tr w:rsidR="00BB0406" w:rsidRPr="00482D4B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2B0A7B" w:rsidP="002B0A7B">
            <w:pPr>
              <w:pStyle w:val="2"/>
              <w:outlineLvl w:val="1"/>
            </w:pPr>
            <w:bookmarkStart w:id="67" w:name="_Toc444765792"/>
            <w:r w:rsidRPr="005F0B6D">
              <w:t>CorporateActionInstructionStatusAdvice</w:t>
            </w:r>
            <w:bookmarkEnd w:id="67"/>
          </w:p>
        </w:tc>
        <w:tc>
          <w:tcPr>
            <w:tcW w:w="4536" w:type="dxa"/>
          </w:tcPr>
          <w:p w:rsidR="00BB040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CorporateActionInstructionStatusAdvice/Document/CorpActnInstrStsAdvc/InstrPrcgSts</w:t>
            </w:r>
          </w:p>
        </w:tc>
        <w:tc>
          <w:tcPr>
            <w:tcW w:w="7993" w:type="dxa"/>
          </w:tcPr>
          <w:p w:rsidR="00BB0406" w:rsidRPr="005F0B6D" w:rsidRDefault="002B0A7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пояснение по использованию</w:t>
            </w:r>
          </w:p>
          <w:p w:rsidR="002B0A7B" w:rsidRPr="005F0B6D" w:rsidRDefault="002B0A7B" w:rsidP="002B0A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При исполнении инструкции по исключению ЦБ из участия в КД отправляется собственный статус XCLD (ЦБ исключены из участия в КД).</w:t>
            </w:r>
          </w:p>
          <w:p w:rsidR="002B0A7B" w:rsidRPr="005F0B6D" w:rsidRDefault="002B0A7B" w:rsidP="002B0A7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CorporateActionInstructionStatusAdvice/Document/CorpActnInstrStsAdvc/InstrPrcgSts/PrtrySts/PrtrySts/Id=XCLD</w:t>
            </w:r>
          </w:p>
          <w:p w:rsidR="002B0A7B" w:rsidRPr="005F0B6D" w:rsidRDefault="002B0A7B" w:rsidP="002B0A7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CorporateActionInstructionStatusAdvice/Document/CorpActnInstrStsAdvc/InstrPrcgSts/PrtrySts/PrtrySts/Issr=NSDR</w:t>
            </w:r>
          </w:p>
        </w:tc>
      </w:tr>
      <w:tr w:rsidR="00BB0406" w:rsidRPr="00482D4B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B0406" w:rsidRPr="005F0B6D" w:rsidRDefault="002B0A7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BB040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CorporateActionInstructionStatusAdvice/Document/CorpActnInstrStsAdvc/CorpActnGnlInf/OffclCorpActnEvtId</w:t>
            </w:r>
          </w:p>
        </w:tc>
        <w:tc>
          <w:tcPr>
            <w:tcW w:w="7993" w:type="dxa"/>
          </w:tcPr>
          <w:p w:rsidR="00BB0406" w:rsidRPr="005F0B6D" w:rsidRDefault="002B0A7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Официальный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референс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(COAF) / OfficialCorporateActionEventIdentification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AE4E43" w:rsidRDefault="00BB0406" w:rsidP="006279BA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  <w:rPrChange w:id="68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2673" w:type="dxa"/>
          </w:tcPr>
          <w:p w:rsidR="00BB0406" w:rsidRPr="005F0B6D" w:rsidRDefault="0019137D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BB040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CorporateActionInstructionStatusAdvice/Document/CorpActnInstrStsAdvc/AddtlInf</w:t>
            </w:r>
          </w:p>
        </w:tc>
        <w:tc>
          <w:tcPr>
            <w:tcW w:w="7993" w:type="dxa"/>
          </w:tcPr>
          <w:p w:rsidR="0019137D" w:rsidRPr="005F0B6D" w:rsidRDefault="0019137D" w:rsidP="001913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Добавлено пояснение по использованию</w:t>
            </w:r>
          </w:p>
          <w:p w:rsidR="00BB0406" w:rsidRPr="005F0B6D" w:rsidRDefault="0019137D" w:rsidP="001913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Если описание причины не стандартное и ее описание не помешается в тег AddtlRsnInf, то ее необходимо указывать в AddtlTxt. Размер тега 350 символов, но его можно повторить неограниченное число раз.</w:t>
            </w:r>
          </w:p>
        </w:tc>
      </w:tr>
      <w:tr w:rsidR="00BB0406" w:rsidRPr="005F0B6D" w:rsidTr="00A734A2">
        <w:tc>
          <w:tcPr>
            <w:tcW w:w="412" w:type="dxa"/>
          </w:tcPr>
          <w:p w:rsidR="00BB0406" w:rsidRPr="005F0B6D" w:rsidRDefault="00BB040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0406" w:rsidRPr="005F0B6D" w:rsidRDefault="00D00C2A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BB040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CorporateActionInstructionStatusAdvice/Document/CorpActnInstrStsAdvc/SplmtryData</w:t>
            </w:r>
          </w:p>
        </w:tc>
        <w:tc>
          <w:tcPr>
            <w:tcW w:w="7993" w:type="dxa"/>
          </w:tcPr>
          <w:p w:rsidR="00BB0406" w:rsidRPr="005F0B6D" w:rsidRDefault="00D00C2A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Дополнительные данные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SupplementaryData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CorporateActionInstructionStatusAdvice/Document/CorpActnInstrStsAdvc/CorpActnInstr/AcctOwnr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Владелец счета / AccountOwner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CorporateActionInstructionStatusAdvice/Document/CorpActnInstrStsAdvc/CorpActnInstr/CshAcct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Счет денежных средств / Cash Account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CorporateActionInstructionStatusAdvice/Document/CorpActnInstrStsAdvc/CorpActnInstr/SfkpgPlc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Место хранения / SafekeepingPlace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CorporateActionInstructionStatusAdvice/Document/CorpActnInstrStsAdvc/CorpActnInstr/TtlElgblBal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Всего подпадает под корпоративное действие / TotalEligibleBalance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CorporateActionInstructionStatusAdvice/Document/CorpActnInstrStsAdvc/CorpActnInstr/InstdBal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Имеются инструкции / InstructedBalance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CorporateActionInstructionStatusAdvice/Document/CorpActnInstrStsAdvc/CorpActnInstr/UinstdBal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Инструкции отсутствуют / UninstructedBalance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6C5C26"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6C5C26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CorporateActionInstructionStatusAdvice/Document/CorpActnInstrStsAdvc/CorpActnInstr/StsQtyOrQtyToRcv</w:t>
            </w:r>
          </w:p>
        </w:tc>
        <w:tc>
          <w:tcPr>
            <w:tcW w:w="7993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Количество которому присвоен статус или получаемое количество / StatusQuantityOrQuantityToReceive</w:t>
            </w:r>
          </w:p>
        </w:tc>
      </w:tr>
      <w:tr w:rsidR="002B0A7B" w:rsidRPr="005F0B6D" w:rsidTr="00A734A2">
        <w:tc>
          <w:tcPr>
            <w:tcW w:w="412" w:type="dxa"/>
          </w:tcPr>
          <w:p w:rsidR="002B0A7B" w:rsidRPr="005F0B6D" w:rsidRDefault="002B0A7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B0A7B" w:rsidRPr="005F0B6D" w:rsidRDefault="00B653A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2B0A7B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CorporateActionInstructionStatusAdvice/Document/CorpActnInstrStsAdvc/InstrPrcgSts/DfltActn</w:t>
            </w:r>
          </w:p>
        </w:tc>
        <w:tc>
          <w:tcPr>
            <w:tcW w:w="7993" w:type="dxa"/>
          </w:tcPr>
          <w:p w:rsidR="002B0A7B" w:rsidRPr="005F0B6D" w:rsidRDefault="0023077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Отказ от выполнения обязательств / DefaultAction</w:t>
            </w:r>
          </w:p>
        </w:tc>
      </w:tr>
      <w:tr w:rsidR="002B0A7B" w:rsidRPr="005F0B6D" w:rsidTr="00A734A2">
        <w:tc>
          <w:tcPr>
            <w:tcW w:w="412" w:type="dxa"/>
          </w:tcPr>
          <w:p w:rsidR="002B0A7B" w:rsidRPr="005F0B6D" w:rsidRDefault="002B0A7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B0A7B" w:rsidRPr="005F0B6D" w:rsidRDefault="00B653A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</w:p>
        </w:tc>
        <w:tc>
          <w:tcPr>
            <w:tcW w:w="4536" w:type="dxa"/>
          </w:tcPr>
          <w:p w:rsidR="002B0A7B" w:rsidRPr="005F0B6D" w:rsidRDefault="00A734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CorporateActionInstructionStatusAdvice/Document/CorpActnInstrStsAdvc/InstrPrcgSts/StgInstr</w:t>
            </w:r>
          </w:p>
        </w:tc>
        <w:tc>
          <w:tcPr>
            <w:tcW w:w="7993" w:type="dxa"/>
          </w:tcPr>
          <w:p w:rsidR="002B0A7B" w:rsidRPr="005F0B6D" w:rsidRDefault="0023077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Постоянные инструкции / StandingInstruction</w:t>
            </w:r>
          </w:p>
        </w:tc>
      </w:tr>
      <w:tr w:rsidR="006C5C26" w:rsidRPr="005F0B6D" w:rsidTr="00A734A2">
        <w:tc>
          <w:tcPr>
            <w:tcW w:w="412" w:type="dxa"/>
          </w:tcPr>
          <w:p w:rsidR="006C5C26" w:rsidRPr="005F0B6D" w:rsidRDefault="006C5C26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6C5C26" w:rsidRPr="005F0B6D" w:rsidRDefault="00F47060" w:rsidP="00F47060">
            <w:pPr>
              <w:pStyle w:val="2"/>
              <w:outlineLvl w:val="1"/>
            </w:pPr>
            <w:bookmarkStart w:id="69" w:name="_Toc444765793"/>
            <w:r w:rsidRPr="005F0B6D">
              <w:rPr>
                <w:lang w:val="en-US"/>
              </w:rPr>
              <w:t>CorporateActionNotification</w:t>
            </w:r>
            <w:bookmarkEnd w:id="69"/>
          </w:p>
        </w:tc>
        <w:tc>
          <w:tcPr>
            <w:tcW w:w="4536" w:type="dxa"/>
          </w:tcPr>
          <w:p w:rsidR="006C5C26" w:rsidRPr="005F0B6D" w:rsidRDefault="006C5C2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993" w:type="dxa"/>
          </w:tcPr>
          <w:p w:rsidR="006C5C26" w:rsidRDefault="00C87D5B" w:rsidP="00F470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КД TEND 95 указывается в CANO как набор признаков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CorporateActionNotification/Document/CorpActnNtfctn/CorpActnGnlInf/EvtTp/Cd=TEND (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TEND)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CorporateActionNotification/Document/CorpActnNtfctn/CorpActnDtls/OfferTp/Cd=SQUE (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Признак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типа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OfferType =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вытеснения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SqueezeOutBid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компании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владеющей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большой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долей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(90-95%)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акций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обычно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результате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тендерного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целью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получения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оставшихся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акций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Дополнительно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этому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заполняется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соответствия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законодательному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акту</w:t>
            </w: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According to the laws in place code» (CorporateActionNotification/Document/CorpActnNtfctn/SplmtryData/Envlp/XtnsnDt/RgltrRprtng/LwsInPlc/LwsInPlcCd)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 КД будет признак CHOS, с 2-мя опциями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ab/>
              <w:t>1-ая опция 001, CASH, дефолтная.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ab/>
              <w:t>2-ая опция 002 NOAC, не дефолтная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ab/>
              <w:t>Для 2-ой опции NOAC, в теге OptnFeatrs выводится признак, что опция предназначена для аффилированных лиц – AFFL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CorporateActionNotification/Document/CorpActnNtfctn/CorpActnOptnDtls/OptnFeatrs/Prtry/Id=AFFL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CorporateActionNotification/Document/CorpActnNtfctn/CorpActnOptnDtls/OptnFeatrs/Prtry/Issr=NSDR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ab/>
              <w:t>Комментарий про аффилированных лиц писать в комментарий 2-ой опции InfConds, комментарий двуязычный, русский/английский вариант будет выводиться через «/»</w:t>
            </w:r>
          </w:p>
          <w:p w:rsidR="00C87D5B" w:rsidRPr="00C87D5B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*/AddtlInf/InfConds/UpdDesc=affiliate</w:t>
            </w:r>
          </w:p>
          <w:p w:rsidR="00C87D5B" w:rsidRPr="005F0B6D" w:rsidRDefault="00C87D5B" w:rsidP="00C87D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7D5B">
              <w:rPr>
                <w:rFonts w:ascii="Times New Roman" w:hAnsi="Times New Roman" w:cs="Times New Roman"/>
                <w:sz w:val="16"/>
                <w:szCs w:val="16"/>
              </w:rPr>
              <w:t>*/AddtlInf/InfConds/AddtlInf=Выкупающему лицу и аффилированным лицам необходимо подать поручение  на исключение ц/б из проведения КД/ The Offeror and affiliates must send the instruction on exclusion of securities from the Corporate action</w:t>
            </w:r>
          </w:p>
        </w:tc>
      </w:tr>
      <w:tr w:rsidR="00C87D5B" w:rsidRPr="00482D4B" w:rsidTr="00A734A2">
        <w:tc>
          <w:tcPr>
            <w:tcW w:w="412" w:type="dxa"/>
          </w:tcPr>
          <w:p w:rsidR="00C87D5B" w:rsidRPr="005F0B6D" w:rsidRDefault="00C87D5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87D5B" w:rsidRPr="005F0B6D" w:rsidRDefault="00C87D5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87D5B" w:rsidRPr="005F0B6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72B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CorporateActionNotification/Document/CorpActnNtfctn/SplmtryData/Envlp/XtnsnDt/RgltrRprtng/AddtlDcmnttn/AddtlDcmnttnURLAdr</w:t>
            </w:r>
          </w:p>
        </w:tc>
        <w:tc>
          <w:tcPr>
            <w:tcW w:w="7993" w:type="dxa"/>
          </w:tcPr>
          <w:p w:rsidR="00C87D5B" w:rsidRDefault="00C972B4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Уточнено наименование поля на печатной форме</w:t>
            </w:r>
          </w:p>
          <w:p w:rsidR="00C972B4" w:rsidRPr="00E70E21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72B4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Материалы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="00E70E21"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Additional Documentation about CA</w:t>
            </w:r>
          </w:p>
          <w:p w:rsidR="00C972B4" w:rsidRPr="00E70E21" w:rsidRDefault="00C972B4" w:rsidP="00C972B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72B4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сети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C972B4">
              <w:rPr>
                <w:rFonts w:ascii="Times New Roman" w:hAnsi="Times New Roman" w:cs="Times New Roman"/>
                <w:sz w:val="16"/>
                <w:szCs w:val="16"/>
              </w:rPr>
              <w:t>Интернет</w:t>
            </w:r>
            <w:r w:rsidR="00E70E21"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Additional Documentation URL Address</w:t>
            </w:r>
          </w:p>
        </w:tc>
      </w:tr>
      <w:tr w:rsidR="00E70E21" w:rsidRPr="00E70E21" w:rsidTr="00A734A2">
        <w:tc>
          <w:tcPr>
            <w:tcW w:w="412" w:type="dxa"/>
          </w:tcPr>
          <w:p w:rsidR="00E70E21" w:rsidRPr="00AE4E43" w:rsidRDefault="00E70E21" w:rsidP="006279BA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  <w:rPrChange w:id="70" w:author="_Ермаков_" w:date="2016-03-10T12:58:00Z">
                  <w:rPr>
                    <w:rFonts w:ascii="Times New Roman" w:hAnsi="Times New Roman" w:cs="Times New Roman"/>
                    <w:sz w:val="16"/>
                    <w:szCs w:val="16"/>
                  </w:rPr>
                </w:rPrChange>
              </w:rPr>
            </w:pPr>
          </w:p>
        </w:tc>
        <w:tc>
          <w:tcPr>
            <w:tcW w:w="2673" w:type="dxa"/>
          </w:tcPr>
          <w:p w:rsidR="00E70E21" w:rsidRPr="005F0B6D" w:rsidRDefault="00E70E2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E70E21" w:rsidRPr="00C972B4" w:rsidRDefault="00E70E21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CorporateActionNotification/Document/CorpActnNtfctn/SplmtryData/Envlp/XtnsnDt/RgltrRprtng/AddtlDcmnttn/FlNm</w:t>
            </w:r>
          </w:p>
        </w:tc>
        <w:tc>
          <w:tcPr>
            <w:tcW w:w="7993" w:type="dxa"/>
          </w:tcPr>
          <w:p w:rsidR="00E70E21" w:rsidRDefault="00E70E21" w:rsidP="00E70E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Уточнено наименование поля на печатной форме</w:t>
            </w:r>
          </w:p>
          <w:p w:rsidR="00E70E21" w:rsidRPr="00E70E21" w:rsidRDefault="00E70E21" w:rsidP="00E70E2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72B4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E70E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Материалы к КД / Additional Documentation about CA</w:t>
            </w:r>
          </w:p>
          <w:p w:rsidR="00E70E21" w:rsidRPr="00E70E21" w:rsidRDefault="00E70E21" w:rsidP="00E70E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72B4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E70E21">
              <w:rPr>
                <w:rFonts w:ascii="Times New Roman" w:hAnsi="Times New Roman" w:cs="Times New Roman"/>
                <w:sz w:val="16"/>
                <w:szCs w:val="16"/>
              </w:rPr>
              <w:t>: Название файла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E70E21">
              <w:rPr>
                <w:rFonts w:ascii="Times New Roman" w:hAnsi="Times New Roman" w:cs="Times New Roman"/>
                <w:sz w:val="16"/>
                <w:szCs w:val="16"/>
              </w:rPr>
              <w:t>File Name</w:t>
            </w:r>
          </w:p>
        </w:tc>
      </w:tr>
      <w:tr w:rsidR="00C972B4" w:rsidRPr="005F0B6D" w:rsidTr="00A734A2">
        <w:tc>
          <w:tcPr>
            <w:tcW w:w="412" w:type="dxa"/>
          </w:tcPr>
          <w:p w:rsidR="00C972B4" w:rsidRPr="00E70E21" w:rsidRDefault="00C972B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72B4" w:rsidRPr="002207FD" w:rsidRDefault="00C972B4" w:rsidP="006279BA">
            <w:pPr>
              <w:rPr>
                <w:rFonts w:ascii="Times New Roman" w:hAnsi="Times New Roman" w:cs="Times New Roman"/>
                <w:sz w:val="16"/>
                <w:szCs w:val="16"/>
                <w:highlight w:val="red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  <w:lang w:val="en-US"/>
              </w:rPr>
              <w:t>CorporateActionNotification/Document/CorpActnNtfctn/CorpActnDtls/AddtlInf/Offerr/*</w:t>
            </w:r>
          </w:p>
        </w:tc>
        <w:tc>
          <w:tcPr>
            <w:tcW w:w="7993" w:type="dxa"/>
          </w:tcPr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Уточнено описание предлагающей стороны:</w:t>
            </w:r>
          </w:p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Было: 2 блок</w:t>
            </w:r>
          </w:p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*/Offerr/UpdDesc=Date</w:t>
            </w:r>
          </w:p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*/Offerr/AddtlInf=дата подачи обязательного/добровольного предложения выкупающим лицом в общество в формате ISO20022</w:t>
            </w:r>
          </w:p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Стало: 2 блок</w:t>
            </w:r>
          </w:p>
          <w:p w:rsidR="00C972B4" w:rsidRPr="002207F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*/Offerr/UpdDesc=Date</w:t>
            </w:r>
          </w:p>
          <w:p w:rsidR="00C972B4" w:rsidRPr="005F0B6D" w:rsidRDefault="00C972B4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highlight w:val="red"/>
              </w:rPr>
              <w:t>*/Offerr/AddtlInf=дата подачи обязательного/добровольного предложения или требования о выкупе выкупающим лицом в общество в формате ISO20022</w:t>
            </w:r>
          </w:p>
        </w:tc>
      </w:tr>
      <w:tr w:rsidR="00C972B4" w:rsidRPr="002207FD" w:rsidTr="005F0B6D">
        <w:tc>
          <w:tcPr>
            <w:tcW w:w="412" w:type="dxa"/>
          </w:tcPr>
          <w:p w:rsidR="00C972B4" w:rsidRPr="005F0B6D" w:rsidRDefault="00C972B4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72B4" w:rsidRDefault="00C972B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72B4" w:rsidRPr="002207FD" w:rsidRDefault="002207FD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CorporateActionNotification/Document/CorpActnNtfctn/SplmtryData/Envlp/XtnsnDt/RgltrRprtng/AddtlDcmnttn/InfTp</w:t>
            </w:r>
          </w:p>
        </w:tc>
        <w:tc>
          <w:tcPr>
            <w:tcW w:w="7993" w:type="dxa"/>
          </w:tcPr>
          <w:p w:rsidR="00C972B4" w:rsidRPr="002207FD" w:rsidRDefault="002207FD" w:rsidP="002207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Добавлен код типа информации </w:t>
            </w:r>
            <w:r w:rsidRPr="002207FD">
              <w:rPr>
                <w:rFonts w:ascii="Times New Roman" w:hAnsi="Times New Roman" w:cs="Times New Roman"/>
                <w:sz w:val="16"/>
                <w:szCs w:val="16"/>
              </w:rPr>
              <w:t>OFFR  (Offeror request, сканированная копия Требования о выкупе)</w:t>
            </w:r>
          </w:p>
        </w:tc>
      </w:tr>
      <w:tr w:rsidR="00C972B4" w:rsidRPr="002207FD" w:rsidTr="005F0B6D">
        <w:tc>
          <w:tcPr>
            <w:tcW w:w="412" w:type="dxa"/>
          </w:tcPr>
          <w:p w:rsidR="00C972B4" w:rsidRPr="002207FD" w:rsidRDefault="00C972B4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72B4" w:rsidRDefault="00C972B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72B4" w:rsidRPr="002207FD" w:rsidRDefault="002207FD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CorporateActionNotification/Document/CorpActnNtfctn/SplmtryData/Envlp/XtnsnDt/RgltrRprtng/CdtrPmntInf/CdtrAgtAcct/Ccy</w:t>
            </w:r>
          </w:p>
        </w:tc>
        <w:tc>
          <w:tcPr>
            <w:tcW w:w="7993" w:type="dxa"/>
          </w:tcPr>
          <w:p w:rsidR="002207FD" w:rsidRPr="005F0B6D" w:rsidRDefault="002207FD" w:rsidP="002207FD">
            <w:pPr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Для поля Валюта Счета / </w:t>
            </w: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Currency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 xml:space="preserve"> изменено описание: </w:t>
            </w:r>
            <w:r w:rsidRPr="005F0B6D">
              <w:rPr>
                <w:rFonts w:ascii="Times New Roman" w:hAnsi="Times New Roman" w:cs="Times New Roman"/>
                <w:strike/>
                <w:sz w:val="16"/>
                <w:szCs w:val="16"/>
              </w:rPr>
              <w:t>Обязательно указывается при проведении корпоративных действий.</w:t>
            </w:r>
          </w:p>
          <w:p w:rsidR="00C972B4" w:rsidRPr="002207FD" w:rsidRDefault="002207FD" w:rsidP="002207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Используется для определения валюты, в которой эмитент или лицо, осуществляющее выкуп, ожидает платеж по указанным реквизитам.</w:t>
            </w:r>
          </w:p>
        </w:tc>
      </w:tr>
      <w:tr w:rsidR="00C972B4" w:rsidRPr="00482D4B" w:rsidTr="005F0B6D">
        <w:tc>
          <w:tcPr>
            <w:tcW w:w="412" w:type="dxa"/>
          </w:tcPr>
          <w:p w:rsidR="00C972B4" w:rsidRPr="002207FD" w:rsidRDefault="00C972B4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72B4" w:rsidRDefault="00C972B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72B4" w:rsidRPr="002207FD" w:rsidRDefault="002207FD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CorporateActionNotification/Document/CorpActnNtfctn/CorpActnOptnDtls/CshMvmntDtls/IssrOfferrTaxbltyInd</w:t>
            </w:r>
          </w:p>
        </w:tc>
        <w:tc>
          <w:tcPr>
            <w:tcW w:w="7993" w:type="dxa"/>
          </w:tcPr>
          <w:p w:rsidR="00C972B4" w:rsidRPr="00AE4E43" w:rsidRDefault="002207FD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2207FD">
              <w:rPr>
                <w:rFonts w:ascii="Times New Roman" w:hAnsi="Times New Roman" w:cs="Times New Roman"/>
                <w:sz w:val="16"/>
                <w:szCs w:val="16"/>
              </w:rPr>
              <w:t>Признак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2207FD">
              <w:rPr>
                <w:rFonts w:ascii="Times New Roman" w:hAnsi="Times New Roman" w:cs="Times New Roman"/>
                <w:sz w:val="16"/>
                <w:szCs w:val="16"/>
              </w:rPr>
              <w:t>налогообложения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IssuerOfferorTaxabilityIndicator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AE4E43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2207FD" w:rsidRDefault="002207FD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207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CorporateActionNotification/Document/CorpActnNtfctn/CorpActnOptnDtls/CshMvmntDtls/IncmTp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2207FD">
              <w:rPr>
                <w:rFonts w:ascii="Times New Roman" w:hAnsi="Times New Roman" w:cs="Times New Roman"/>
                <w:sz w:val="16"/>
                <w:szCs w:val="16"/>
              </w:rPr>
              <w:t>Признак доходов / IncomeType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CorporateActionNotification/Document/CorpActnNtfctn/CorpActnOptnDtls/CshMvmntDtls/CshAcctId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Счет денежных средств / CashAccountIdentification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CorporateActionNotification/Document/CorpActnNtfctn/CorpActnOptnDtls/CshMvmntDtls/AmtDtls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Информация о сумме / AmountDetails</w:t>
            </w:r>
          </w:p>
        </w:tc>
      </w:tr>
      <w:tr w:rsidR="002207FD" w:rsidRPr="00482D4B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CorporateActionNotification/Document/CorpActnNtfctn/CorpActnOptnDtls/CshMvmntDtls/FXDtls</w:t>
            </w:r>
          </w:p>
        </w:tc>
        <w:tc>
          <w:tcPr>
            <w:tcW w:w="7993" w:type="dxa"/>
          </w:tcPr>
          <w:p w:rsidR="002207FD" w:rsidRPr="00AE4E43" w:rsidRDefault="002207FD">
            <w:pPr>
              <w:rPr>
                <w:lang w:val="en-US"/>
              </w:rPr>
            </w:pPr>
            <w:r w:rsidRPr="002431D9">
              <w:rPr>
                <w:rFonts w:ascii="Times New Roman" w:hAnsi="Times New Roman" w:cs="Times New Roman"/>
                <w:sz w:val="16"/>
                <w:szCs w:val="16"/>
              </w:rPr>
              <w:t>Удален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2431D9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Курс</w:t>
            </w:r>
            <w:r w:rsidR="00E212D9"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конвертации</w:t>
            </w:r>
            <w:r w:rsidR="00E212D9"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ForeignExchangeDetails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AE4E43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CorporateActionNotification/Document/CorpActnNtfctn/CorpActnDtls/PrdDtls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Периоды / PeriodDetails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CorporateActionNotification/Document/CorpActnNtfctn/CorpActnDtls/RateAndAmtDtls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Ставки и суммы / RateAndAmountDetails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CorporateActionNotification/Document/CorpActnNtfctn/CorpActnDtls/IntrstAcrdNbOfDays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Количество дней, за которые начисляются проценты / InterestAccruedNumberOfDays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</w:t>
            </w: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Dtls/CertfctnBrkdwnInd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Флаг сертификации (предоставления списка владельцев) / CertificationBreakdownIndicator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CorporateActionNotification/Document/CorpActnNtfctn/CorpActnDtls/ChrgsApldInd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Флаг комиссий / ChargesAppliedIndicator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E212D9" w:rsidRDefault="00E212D9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12D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CorporateActionNotification/Document/CorpActnNtfctn/CorpActnDtls/RstrctnInd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E212D9" w:rsidRPr="00E212D9">
              <w:rPr>
                <w:rFonts w:ascii="Times New Roman" w:hAnsi="Times New Roman" w:cs="Times New Roman"/>
                <w:sz w:val="16"/>
                <w:szCs w:val="16"/>
              </w:rPr>
              <w:t>Информация об ограничениях / RestrictionIndicator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C94954" w:rsidRDefault="00C94954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949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CorporateActionNotification/Document/CorpActnNtfctn/CorpActnDtls/AcrdIntrstInd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94954" w:rsidRPr="00C94954">
              <w:rPr>
                <w:rFonts w:ascii="Times New Roman" w:hAnsi="Times New Roman" w:cs="Times New Roman"/>
                <w:sz w:val="16"/>
                <w:szCs w:val="16"/>
              </w:rPr>
              <w:t>Признак начисленных процентов / AccruedInterestIndicator</w:t>
            </w:r>
          </w:p>
        </w:tc>
      </w:tr>
      <w:tr w:rsidR="002207FD" w:rsidRPr="00AA31D3" w:rsidTr="005F0B6D">
        <w:tc>
          <w:tcPr>
            <w:tcW w:w="412" w:type="dxa"/>
          </w:tcPr>
          <w:p w:rsidR="002207FD" w:rsidRPr="005F0B6D" w:rsidRDefault="002207FD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207FD" w:rsidRDefault="002207FD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2207FD" w:rsidRPr="00CF38E6" w:rsidRDefault="00CF38E6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CorporateActionNotification/Document/CorpActnNtfctn/CorpActnDtls/DvddTp</w:t>
            </w:r>
          </w:p>
        </w:tc>
        <w:tc>
          <w:tcPr>
            <w:tcW w:w="7993" w:type="dxa"/>
          </w:tcPr>
          <w:p w:rsidR="002207FD" w:rsidRDefault="002207FD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Признак типа дивидендов / DividendType</w:t>
            </w:r>
          </w:p>
        </w:tc>
      </w:tr>
      <w:tr w:rsidR="00C94954" w:rsidRPr="00AA31D3" w:rsidTr="005F0B6D">
        <w:tc>
          <w:tcPr>
            <w:tcW w:w="412" w:type="dxa"/>
          </w:tcPr>
          <w:p w:rsidR="00C94954" w:rsidRPr="005F0B6D" w:rsidRDefault="00C94954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del w:id="71" w:author="Изм.1_Ермаков_" w:date="2016-04-13T14:29:00Z">
              <w:r w:rsidRPr="00E26585" w:rsidDel="00482D4B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>CorporateActionNotification</w:delText>
              </w:r>
            </w:del>
          </w:p>
        </w:tc>
        <w:tc>
          <w:tcPr>
            <w:tcW w:w="4536" w:type="dxa"/>
          </w:tcPr>
          <w:p w:rsidR="00C94954" w:rsidRPr="00CF38E6" w:rsidRDefault="00CF38E6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del w:id="72" w:author="Изм.1_Ермаков_" w:date="2016-04-13T14:29:00Z">
              <w:r w:rsidRPr="00CF38E6" w:rsidDel="00482D4B">
                <w:rPr>
                  <w:rFonts w:ascii="Times New Roman" w:hAnsi="Times New Roman" w:cs="Times New Roman"/>
                  <w:sz w:val="16"/>
                  <w:szCs w:val="16"/>
                  <w:lang w:val="en-US"/>
                </w:rPr>
                <w:delText>CorporateActionNotification/Document/CorpActnNtfctn/CorpActnDtls/OfferTp</w:delText>
              </w:r>
            </w:del>
          </w:p>
        </w:tc>
        <w:tc>
          <w:tcPr>
            <w:tcW w:w="7993" w:type="dxa"/>
          </w:tcPr>
          <w:p w:rsidR="00C94954" w:rsidRDefault="00C94954">
            <w:del w:id="73" w:author="Изм.1_Ермаков_" w:date="2016-04-13T14:29:00Z">
              <w:r w:rsidRPr="00B96A38" w:rsidDel="00482D4B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Удален блок </w:delText>
              </w:r>
              <w:r w:rsidR="00CF38E6" w:rsidRPr="00CF38E6" w:rsidDel="00482D4B">
                <w:rPr>
                  <w:rFonts w:ascii="Times New Roman" w:hAnsi="Times New Roman" w:cs="Times New Roman"/>
                  <w:sz w:val="16"/>
                  <w:szCs w:val="16"/>
                </w:rPr>
                <w:delText>Признак типа предложения / OfferType</w:delText>
              </w:r>
            </w:del>
          </w:p>
        </w:tc>
      </w:tr>
      <w:tr w:rsidR="00C94954" w:rsidRPr="00AA31D3" w:rsidTr="005F0B6D">
        <w:tc>
          <w:tcPr>
            <w:tcW w:w="412" w:type="dxa"/>
          </w:tcPr>
          <w:p w:rsidR="00C94954" w:rsidRPr="005F0B6D" w:rsidRDefault="00C94954" w:rsidP="005F0B6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5F0B6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CorporateActionNotification/Document/CorpActnNtfctn/CorpActnDtls/EvtStag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Стадия корпоративного действия / EventStage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CorporateActionNotification/Document/CorpActnNtfctn/CorpActnDtls/AddtlBizPrcInd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Признак дополнительного бизнес-процесса / AdditionalBusinessProcessIndicator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CorporateActionNotification/Document/CorpActnNtfctn/CorpActnOptnDtls/DtDtls/EarlyRspnDdln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Дата (Дата и Время) досрочного ответа / EarlyResponseDeadline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CorporateActionNotification/Document/CorpActnNtfctn/CorpActnOptnDtls/DtDtls/XpryDt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Дата (Дата и Время) истечения срока / ExpiryDate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CorporateActionNotification/Document/CorpActnNtfctn/CorpActnOptnDtls/CshMvmntDtls/DtDtls/ValDt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Дата (Дата и Время) валютирования / ValueDate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CorporateActionNotification/Document/CorpActnNtfctn/CorpActnOptnDtls/CshMvmntDtls/DtDtls/FXRateFxgDt</w:t>
            </w:r>
          </w:p>
        </w:tc>
        <w:tc>
          <w:tcPr>
            <w:tcW w:w="7993" w:type="dxa"/>
          </w:tcPr>
          <w:p w:rsidR="00C94954" w:rsidRDefault="00C94954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CF38E6" w:rsidRPr="00CF38E6">
              <w:rPr>
                <w:rFonts w:ascii="Times New Roman" w:hAnsi="Times New Roman" w:cs="Times New Roman"/>
                <w:sz w:val="16"/>
                <w:szCs w:val="16"/>
              </w:rPr>
              <w:t>Дата (Дата и Время) определения курса конвертации / ForeignExchangeRateFixingDate</w:t>
            </w:r>
          </w:p>
        </w:tc>
      </w:tr>
      <w:tr w:rsidR="00C94954" w:rsidRPr="00CF38E6" w:rsidTr="00A734A2">
        <w:tc>
          <w:tcPr>
            <w:tcW w:w="412" w:type="dxa"/>
          </w:tcPr>
          <w:p w:rsidR="00C94954" w:rsidRPr="005F0B6D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CF38E6" w:rsidRDefault="00CF38E6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F3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CorporateActionNotification/Document/CorpActnNtfctn/CorpActnDtls/DtDtls/RcrdDt</w:t>
            </w:r>
          </w:p>
        </w:tc>
        <w:tc>
          <w:tcPr>
            <w:tcW w:w="7993" w:type="dxa"/>
          </w:tcPr>
          <w:p w:rsidR="00CF38E6" w:rsidRDefault="00CF38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блока </w:t>
            </w:r>
            <w:r w:rsidRPr="00CF38E6">
              <w:rPr>
                <w:rFonts w:ascii="Times New Roman" w:hAnsi="Times New Roman" w:cs="Times New Roman"/>
                <w:sz w:val="16"/>
                <w:szCs w:val="16"/>
              </w:rPr>
              <w:t>Дата (Дата и Время) закрытия реестра (фиксации реестра) / RecordDate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добавлено правило применения:</w:t>
            </w:r>
          </w:p>
          <w:p w:rsidR="00C94954" w:rsidRPr="00CF38E6" w:rsidRDefault="00CF38E6">
            <w:r w:rsidRPr="00CF38E6">
              <w:rPr>
                <w:rFonts w:ascii="Times New Roman" w:hAnsi="Times New Roman" w:cs="Times New Roman"/>
                <w:sz w:val="16"/>
                <w:szCs w:val="16"/>
              </w:rPr>
              <w:t>Дата закрытия реестра не указывается для TEND, который проводится по статьям  84.1 и 84.2 ФЗ Об АО</w:t>
            </w:r>
            <w:r w:rsidR="00C94954"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94954" w:rsidRPr="00482D4B" w:rsidTr="00A734A2">
        <w:tc>
          <w:tcPr>
            <w:tcW w:w="412" w:type="dxa"/>
          </w:tcPr>
          <w:p w:rsidR="00C94954" w:rsidRPr="00CF38E6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253F0" w:rsidRDefault="005253F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CorporateActionNotification/Document/CorpActnNtfctn/CorpActnGnlInf/EvtTp</w:t>
            </w:r>
          </w:p>
        </w:tc>
        <w:tc>
          <w:tcPr>
            <w:tcW w:w="7993" w:type="dxa"/>
          </w:tcPr>
          <w:p w:rsidR="005253F0" w:rsidRDefault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блока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Код типа КД / EventType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добавлено правило применения: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КД TEND 95 указывается в CANO как набор признаков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CorporateActionNotification/Document/CorpActnNtfctn/CorpActnGnlInf/EvtTp/Cd=TEND (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КД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= TEND)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CorporateActionNotification/Document/CorpActnNtfctn/CorpActnDtls/OfferTp/Cd=SQUE (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Признак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типа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OfferType =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вытеснения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SqueezeOutBid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компании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владеющей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большой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долей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(90-95%)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акций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обычно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результате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тендерного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целью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получения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оставшихся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акций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C94954" w:rsidRPr="00AE4E43" w:rsidRDefault="005253F0" w:rsidP="005253F0">
            <w:pPr>
              <w:rPr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Дополнительно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этому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заполняется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«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соответствия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законодательному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акту</w:t>
            </w:r>
            <w:r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According to the laws in place code» (CorporateActionNotification/Document/CorpActnNtfctn/SplmtryData/Envlp/XtnsnDt/RgltrRprtng/LwsInPlc/LwsInPlcCd)</w:t>
            </w:r>
            <w:r w:rsidR="00C94954" w:rsidRPr="00AE4E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</w:tr>
      <w:tr w:rsidR="00C94954" w:rsidRPr="005F0B6D" w:rsidTr="00A734A2">
        <w:tc>
          <w:tcPr>
            <w:tcW w:w="412" w:type="dxa"/>
          </w:tcPr>
          <w:p w:rsidR="00C94954" w:rsidRPr="00AE4E43" w:rsidRDefault="00C9495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C94954" w:rsidRDefault="00C94954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253F0" w:rsidRDefault="005253F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CorporateActionNotification/Document/CorpActnNtfctn/CorpActnDtls/AddtlInf/Offerr</w:t>
            </w:r>
          </w:p>
        </w:tc>
        <w:tc>
          <w:tcPr>
            <w:tcW w:w="7993" w:type="dxa"/>
          </w:tcPr>
          <w:p w:rsidR="005253F0" w:rsidRDefault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блока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Предлагающая сторона / Offeror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уточнено правило применения: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CorporateActionNotification/Document/CorpActnNtfctn/CorpActnDtls/AddtlInf/Offerr/*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повторяется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два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раза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блок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*/Offerr/UpdDesc=Name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*/Offerr/AddtlInf=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)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выкупающего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лица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2 блок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*/Offerr/UpdDesc=Date</w:t>
            </w:r>
          </w:p>
          <w:p w:rsidR="00C94954" w:rsidRDefault="005253F0" w:rsidP="005253F0"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*/Offerr/AddtlInf=дата подачи обязательного/добровольного предложения или требования о выкупе выкупающим лицом в общество в формате ISO20022</w:t>
            </w:r>
            <w:r w:rsidR="00C94954"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94954" w:rsidRPr="00AA31D3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253F0" w:rsidRDefault="005253F0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CorporateActionNotification/Document/CorpActnNtfctn/CorpActnDtls/AddtlInf/NewCpnyNm</w:t>
            </w:r>
          </w:p>
        </w:tc>
        <w:tc>
          <w:tcPr>
            <w:tcW w:w="7993" w:type="dxa"/>
          </w:tcPr>
          <w:p w:rsidR="00C94954" w:rsidRDefault="00C94954" w:rsidP="00A067A2">
            <w:r w:rsidRPr="002431D9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5253F0" w:rsidRPr="005253F0">
              <w:rPr>
                <w:rFonts w:ascii="Times New Roman" w:hAnsi="Times New Roman" w:cs="Times New Roman"/>
                <w:sz w:val="16"/>
                <w:szCs w:val="16"/>
              </w:rPr>
              <w:t>Новое наименование / NewCompanyName</w:t>
            </w:r>
          </w:p>
        </w:tc>
      </w:tr>
      <w:tr w:rsidR="00C94954" w:rsidRPr="00AA31D3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AA31D3" w:rsidRDefault="005253F0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CorporateActionNotification/Document/CorpActnNtfctn/PrvsNtfctnId</w:t>
            </w:r>
          </w:p>
        </w:tc>
        <w:tc>
          <w:tcPr>
            <w:tcW w:w="7993" w:type="dxa"/>
          </w:tcPr>
          <w:p w:rsidR="005253F0" w:rsidRDefault="005253F0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Добавлено правило применения для блока </w:t>
            </w:r>
            <w:r w:rsidRPr="005253F0">
              <w:rPr>
                <w:rFonts w:ascii="Times New Roman" w:hAnsi="Times New Roman" w:cs="Times New Roman"/>
                <w:sz w:val="16"/>
                <w:szCs w:val="16"/>
              </w:rPr>
              <w:t>Референс предыдущего уведомления / PreviousNotificationIdentification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C94954" w:rsidRDefault="005253F0" w:rsidP="00A067A2">
            <w:r w:rsidRPr="005253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Заполняется, если это Тип уведомления / NotificationType = REPL</w:t>
            </w:r>
            <w:r w:rsidR="00C94954"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94954" w:rsidRPr="00AA31D3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AA31D3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CorporateActionNotification/Document/CorpActnNtfctn/CorpActnOptnDtls</w:t>
            </w:r>
          </w:p>
        </w:tc>
        <w:tc>
          <w:tcPr>
            <w:tcW w:w="7993" w:type="dxa"/>
          </w:tcPr>
          <w:p w:rsidR="00C94954" w:rsidRPr="00AE4E43" w:rsidRDefault="005253F0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Добавлено правило применения для блока Варианты корпоративного действия /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CorporateActionOptionDetails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У КД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TEND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95 будет признак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CHOS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, с 2-мя опциями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1-ая опция 001,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CASH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, дефолтная.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2-ая опция 002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NOAC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, не дефолтная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Для 2-ой опции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NOAC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, в теге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OptnFeatrs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выводится признак, что опция предназначена для аффилированных лиц –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AFFL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CorporateActionNotification/Document/CorpActnNtfctn/CorpActnOptnDtls/OptnFeatrs/Prtry/Id=AFFL</w:t>
            </w:r>
          </w:p>
          <w:p w:rsidR="005253F0" w:rsidRPr="005253F0" w:rsidRDefault="005253F0" w:rsidP="005253F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CorporateActionNotification/Document/CorpActnNtfctn/CorpActnOptnDtls/OptnFeatrs/Prtry/Issr=NSDR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Комментарий про аффилированных лиц писать в комментарий 2-ой опции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InfConds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, комментарий двуязычный, русский/английский вариант будет выводиться через «/»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InfConds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UpdDesc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affiliate</w:t>
            </w:r>
          </w:p>
          <w:p w:rsidR="005253F0" w:rsidRPr="00AE4E43" w:rsidRDefault="005253F0" w:rsidP="005253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InfConds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=Выкупающему лицу и аффилированным лицам необходимо подать поручение  на исключение ц/б из проведения КД/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Offeror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and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affiliates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must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send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instruction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on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exclusion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of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securities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from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</w:t>
            </w:r>
            <w:r w:rsidRPr="00AE4E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53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action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CorporateActionNotification/Document/CorpActnNtfctn/AddtlInf</w:t>
            </w:r>
          </w:p>
        </w:tc>
        <w:tc>
          <w:tcPr>
            <w:tcW w:w="7993" w:type="dxa"/>
          </w:tcPr>
          <w:p w:rsidR="00317397" w:rsidRDefault="00317397" w:rsidP="003173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блока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Дополнительная информация / AdditionalInformation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добавлено правило применения:</w:t>
            </w:r>
          </w:p>
          <w:p w:rsidR="00C94954" w:rsidRDefault="00317397" w:rsidP="00317397"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Используется для указания дополнительной информации, например, если эмитент предоставляет налоговые льготы для иностранных владельцев ЦБ, то в сообщении это должно быть указано.</w:t>
            </w:r>
            <w:r w:rsidR="00C94954"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CorporateActionNotification/Document/CorpActnNtfctn/IssrAgt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Агент эмитента / IssuerAgent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CorporateActionNotification/Document/CorpActnNtfctn/PngAgt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Платежный агент / PayingAgent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CorporateActionNotification/Document/CorpActnNtfctn/Regar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Регистратор / Registrar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CorporateActionNotification/Document/CorpActnNtfctn/RsellngAgt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Агент по перепродаже / ResellingAgent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ocument/CorpActnNtfctn/SlctnAgt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Агент по ведению дел (поверенный) / SolicitationAgent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5F0B6D" w:rsidRDefault="00317397" w:rsidP="00A067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CorporateActionNotification/Document/CorpActnNtfctn/InfAgt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Агент по предоставлению информации / InformationAgent</w:t>
            </w:r>
          </w:p>
        </w:tc>
      </w:tr>
      <w:tr w:rsidR="00C94954" w:rsidRPr="005F0B6D" w:rsidTr="00A067A2">
        <w:tc>
          <w:tcPr>
            <w:tcW w:w="412" w:type="dxa"/>
          </w:tcPr>
          <w:p w:rsidR="00C94954" w:rsidRPr="005F0B6D" w:rsidRDefault="00C94954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4954" w:rsidRDefault="00C94954" w:rsidP="00A067A2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C94954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CorporateActionNotification/Document/CorpActnNtfctn/CorpActnOptnDtls/OfferTp</w:t>
            </w:r>
          </w:p>
        </w:tc>
        <w:tc>
          <w:tcPr>
            <w:tcW w:w="7993" w:type="dxa"/>
          </w:tcPr>
          <w:p w:rsidR="00C94954" w:rsidRDefault="00C94954" w:rsidP="00A067A2">
            <w:r w:rsidRPr="00B96A3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317397" w:rsidRPr="00317397">
              <w:rPr>
                <w:rFonts w:ascii="Times New Roman" w:hAnsi="Times New Roman" w:cs="Times New Roman"/>
                <w:sz w:val="16"/>
                <w:szCs w:val="16"/>
              </w:rPr>
              <w:t>Признак типа предложения / OfferType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CorporateActionNotification/Document/CorpActnNtfctn/CorpActnOptnDtls/OptnFeatrs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Признак условий варианта / OptionFeatures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CorporateActionNotification/Document/CorpActnNtfctn/CorpActnOptnDtls/CertfctnBrkdwnTp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Признак типа сертификации (указания списка владельцев) / CertificationBreakdownType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CorporateActionNotification/Document/CorpActnNtfctn/CorpActnOptnDtls/CertfctnBrkdwnInd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Флаг сертификации (предоставления списка владельцев) / CertificationBreakdownIndicator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CorporateActionNotification/Document/CorpActnNtfctn/CorpActnOptnDtls/RateAndAmtDtls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Ставки и суммы / RateAndAmountDetails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CorporateActionNotification/Document/CorpActnNtfctn/CorpActnOptnDtls/SctiesQty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Количество финансового инструмента / SecuritiesQuantity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CorporateActionNotification/Document/CorpActnNtfctn/CorpActnOptnDtls/PrdDtls/ActnPrd</w:t>
            </w:r>
          </w:p>
        </w:tc>
        <w:tc>
          <w:tcPr>
            <w:tcW w:w="7993" w:type="dxa"/>
          </w:tcPr>
          <w:p w:rsidR="00317397" w:rsidRDefault="003173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блока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Период действия / ActionPeriod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добавлено правило применения:</w:t>
            </w:r>
          </w:p>
          <w:p w:rsidR="00317397" w:rsidRDefault="00317397"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Для TEND по статье 84.8 этот блок не заполняется.</w:t>
            </w:r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CorporateActionNotification/Document/CorpActnNtfctn/CorpActnOptnDtls/PrdDtls/RvcbltyPrd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Период возможного отзыва владельцем ЦБ / RevocabilityPeriod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CorporateActionNotification/Document/CorpActnNtfctn/CorpActnOptnDtls/PrdDtls/AcctSvcrRvcbltyPrd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Период возможного отзыва владельцем счета / AccountServicerRevocabilityPeriod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CorporateActionNotification/Document/CorpActnNtfctn/CorpActnOptnDtls/SctiesMvmntDtls/PricDtls/IndctvOrMktPric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Ориентировочная или рыночная цена / IndicativeOrMarketPrice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CorporateActionNotification/Document/CorpActnNtfctn/CorpActnOptnDtls/SctiesMvmntDtls/PricDtls/GncCshPricPdPerPdct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Цена, уплаченная в расчете на продукт / GenericCashPricePaidPerProduct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CorporateActionNotification/Document/CorpActnNtfctn/CorpActnDtls/SctiesQty/MinExrcblMltplQty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Минимальный комбинированный лот, требуемый для исполнения / MinimumExercisableMultipleQuantity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</w:t>
            </w: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Dtls/SctiesQty/MaxQty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Максимальное количество ценных бумаг / MaximumQuantity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CorporateActionNotification/Document/CorpActnNtfctn/CorpActnDtls/SctiesQty/NewDnmtnQty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Новая сумма номинала / NewDenominationQuantity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317397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1739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CorporateActionNotification/Document/CorpActnNtfctn/CorpActnOptnDtls/SctiesMvmntDtls/RateDtls/AplblRate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317397">
              <w:rPr>
                <w:rFonts w:ascii="Times New Roman" w:hAnsi="Times New Roman" w:cs="Times New Roman"/>
                <w:sz w:val="16"/>
                <w:szCs w:val="16"/>
              </w:rPr>
              <w:t>Применяемая ставка / ApplicableRate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853D3A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CorporateActionNotification/Document/CorpActnNtfctn/CorpActnOptnDtls/SctiesMvmntDtls/SctyDtls/ClssfctnTp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853D3A" w:rsidRPr="00853D3A">
              <w:rPr>
                <w:rFonts w:ascii="Times New Roman" w:hAnsi="Times New Roman" w:cs="Times New Roman"/>
                <w:sz w:val="16"/>
                <w:szCs w:val="16"/>
              </w:rPr>
              <w:t>Тип финансового инструмента / ClassificationType</w:t>
            </w:r>
          </w:p>
        </w:tc>
      </w:tr>
      <w:tr w:rsidR="00317397" w:rsidRPr="005F0B6D" w:rsidTr="00A067A2">
        <w:tc>
          <w:tcPr>
            <w:tcW w:w="412" w:type="dxa"/>
          </w:tcPr>
          <w:p w:rsidR="00317397" w:rsidRPr="005F0B6D" w:rsidRDefault="00317397" w:rsidP="00A067A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27744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317397" w:rsidRDefault="00853D3A" w:rsidP="00A067A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CorporateActionNotification/Document/CorpActnNtfctn/CorpActnOptnDtls/SctiesMvmntDtls/SctyDtls/MtrtyDt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853D3A" w:rsidRPr="00853D3A">
              <w:rPr>
                <w:rFonts w:ascii="Times New Roman" w:hAnsi="Times New Roman" w:cs="Times New Roman"/>
                <w:sz w:val="16"/>
                <w:szCs w:val="16"/>
              </w:rPr>
              <w:t>Дата наступления срока обязательств (погашения) / MaturityDate</w:t>
            </w:r>
          </w:p>
        </w:tc>
      </w:tr>
      <w:tr w:rsidR="00317397" w:rsidRPr="005F0B6D" w:rsidTr="00A734A2">
        <w:tc>
          <w:tcPr>
            <w:tcW w:w="412" w:type="dxa"/>
          </w:tcPr>
          <w:p w:rsidR="00317397" w:rsidRPr="005F0B6D" w:rsidRDefault="00317397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CorporateActionNotification/Document/CorpActnNtfctn/CorpActnOptnDtls/SctiesMvmntDtls/SctyDtls/PrvsFctr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853D3A" w:rsidRPr="00853D3A">
              <w:rPr>
                <w:rFonts w:ascii="Times New Roman" w:hAnsi="Times New Roman" w:cs="Times New Roman"/>
                <w:sz w:val="16"/>
                <w:szCs w:val="16"/>
              </w:rPr>
              <w:t>Предыдущее значение фактора / PreviousFactor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CorporateActionNotification/Document/CorpActnNtfctn/CorpActnOptnDtls/SctiesMvmntDtls/SctyDtls/NxtFctr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Следующее значение фактора / NextFactor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CorporateActionNotification/Document/CorpActnNtfctn/CorpActnOptnDtls/SctiesMvmntDtls/SctyDtls/IntrstRate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Процентная ставка / InterestRate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CorporateActionNotification/Document/CorpActnNtfctn/CorpActnOptnDtls/SctiesMvmntDtls/SctyDtls/NxtIntrstRate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Следующая процентная ставка / NextInterestRate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CorporateActionNotification/Document/CorpActnNtfctn/CorpActnOptnDtls/SctiesMvmntDtls/SctyDtls/MinNmnlQty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Минимальное номинальное количество (минимальная номинальная стоимость) / MinimumNominalQuantity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CorporateActionNotification/Document/CorpActnNtfctn/CorpActnOptnDtls/SctiesMvmntDtls/SctyDtls/MinExrcblQty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Минимальное количество, требуемое для исполнения / MinimumExercisableQuantity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CorporateActionNotification/Document/CorpActnNtfctn/CorpActnOptnDtls/SctiesMvmntDtls/SctyDtls/MinExrcblMltplQty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Минимальный комбинированный лот, требуемый для исполнения / MinimumExercisableMultipleQuantity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CorporateActionNotification/Document/CorpActnNtfctn/CorpActnOptnDtls/SctiesMvmntDtls/SctyDtls/CtrctSz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Величина контракта / ContractSize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853D3A" w:rsidRDefault="00853D3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53D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CorporateActionNotification/Document/CorpActnNtfctn/CorpActnOptnDtls/SctiesMvmntDtls/SctyDtls/IssePric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853D3A">
              <w:rPr>
                <w:rFonts w:ascii="Times New Roman" w:hAnsi="Times New Roman" w:cs="Times New Roman"/>
                <w:sz w:val="16"/>
                <w:szCs w:val="16"/>
              </w:rPr>
              <w:t>Цена выпуска / IssuePrice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6273FB" w:rsidRDefault="006273F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273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CorporateActionNotification/Document/CorpActnNtfctn/CorpActnOptnDtls/CshMvmntDtls/PricDtls/GncCshPricPdPerPdct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6273FB" w:rsidRPr="006273FB">
              <w:rPr>
                <w:rFonts w:ascii="Times New Roman" w:hAnsi="Times New Roman" w:cs="Times New Roman"/>
                <w:sz w:val="16"/>
                <w:szCs w:val="16"/>
              </w:rPr>
              <w:t>Цена, уплаченная в расчете на продукт / GenericCashPricePaidPerProduct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6273FB" w:rsidRDefault="006273F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273F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CorporateActionNotification/Document/CorpActnNtfctn/OthrDocId/LkgTp/Prtry</w:t>
            </w:r>
          </w:p>
        </w:tc>
        <w:tc>
          <w:tcPr>
            <w:tcW w:w="7993" w:type="dxa"/>
          </w:tcPr>
          <w:p w:rsidR="00853D3A" w:rsidRDefault="006273FB" w:rsidP="006273FB">
            <w:r>
              <w:rPr>
                <w:rFonts w:ascii="Times New Roman" w:hAnsi="Times New Roman" w:cs="Times New Roman"/>
                <w:sz w:val="16"/>
                <w:szCs w:val="16"/>
              </w:rPr>
              <w:t>Добавлен</w:t>
            </w:r>
            <w:r w:rsidR="00853D3A"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 блок </w:t>
            </w:r>
            <w:r w:rsidRPr="006273FB">
              <w:rPr>
                <w:rFonts w:ascii="Times New Roman" w:hAnsi="Times New Roman" w:cs="Times New Roman"/>
                <w:sz w:val="16"/>
                <w:szCs w:val="16"/>
              </w:rPr>
              <w:t>Собственный код / Proprietary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для указания типа связанного референса КД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CorporateActionNotification/Document/CorpActnNtfctn/CorpActnOptnDtls/CshMvmntDtls/RateAndAmtDtls/IntrstRateUsdForPmt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A067A2" w:rsidRPr="00A067A2">
              <w:rPr>
                <w:rFonts w:ascii="Times New Roman" w:hAnsi="Times New Roman" w:cs="Times New Roman"/>
                <w:sz w:val="16"/>
                <w:szCs w:val="16"/>
              </w:rPr>
              <w:t>Процентная ставка для платежа / InterestRateUsedForPayment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CorporateActionNotification/Document/CorpActnNtfctn/CorpActnOptnDtls/CshMvmntDtls/RateAndAmtDtls/TaxRltdRate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A067A2" w:rsidRPr="00A067A2">
              <w:rPr>
                <w:rFonts w:ascii="Times New Roman" w:hAnsi="Times New Roman" w:cs="Times New Roman"/>
                <w:sz w:val="16"/>
                <w:szCs w:val="16"/>
              </w:rPr>
              <w:t>Ставка, относящаяся к налогам / TaxRelatedRate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CorporateActionNotification/Document/CorpActnNtfctn/CorpActnOptnDtls/CshMvmntDtls/RateAndAmtDtls/EarlySlctnFeeRate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A067A2" w:rsidRPr="00A067A2">
              <w:rPr>
                <w:rFonts w:ascii="Times New Roman" w:hAnsi="Times New Roman" w:cs="Times New Roman"/>
                <w:sz w:val="16"/>
                <w:szCs w:val="16"/>
              </w:rPr>
              <w:t>Ставка за раннее участие / EarlySolicitationFeeRate</w:t>
            </w:r>
          </w:p>
        </w:tc>
      </w:tr>
      <w:tr w:rsidR="00853D3A" w:rsidRPr="005F0B6D" w:rsidTr="00A734A2">
        <w:tc>
          <w:tcPr>
            <w:tcW w:w="412" w:type="dxa"/>
          </w:tcPr>
          <w:p w:rsidR="00853D3A" w:rsidRPr="005F0B6D" w:rsidRDefault="00853D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53D3A" w:rsidRDefault="00853D3A">
            <w:r w:rsidRPr="00483E7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853D3A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CorporateActionNotification/Document/CorpActnNtfctn/CorpActnOptnDtls/CshMvmntDtls/RateAndAmtDtls/FnlDvddRate</w:t>
            </w:r>
          </w:p>
        </w:tc>
        <w:tc>
          <w:tcPr>
            <w:tcW w:w="7993" w:type="dxa"/>
          </w:tcPr>
          <w:p w:rsidR="00853D3A" w:rsidRDefault="00853D3A">
            <w:r w:rsidRPr="0006595B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A067A2" w:rsidRPr="00A067A2">
              <w:rPr>
                <w:rFonts w:ascii="Times New Roman" w:hAnsi="Times New Roman" w:cs="Times New Roman"/>
                <w:sz w:val="16"/>
                <w:szCs w:val="16"/>
              </w:rPr>
              <w:t>Ставка окончательной выплаты дивидендов / FinalDividendRate</w:t>
            </w:r>
          </w:p>
        </w:tc>
      </w:tr>
      <w:tr w:rsidR="00317397" w:rsidRPr="005F0B6D" w:rsidTr="00A734A2">
        <w:tc>
          <w:tcPr>
            <w:tcW w:w="412" w:type="dxa"/>
          </w:tcPr>
          <w:p w:rsidR="00317397" w:rsidRPr="005F0B6D" w:rsidRDefault="00317397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17397" w:rsidRDefault="00317397">
            <w:r w:rsidRPr="00E2658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317397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CorporateActionNotification/Document/CorpActnNtfctn/CorpActnOptnDtls/CshMvmntDtls/RateAndAmtDtls/FsclStmp</w:t>
            </w:r>
          </w:p>
        </w:tc>
        <w:tc>
          <w:tcPr>
            <w:tcW w:w="7993" w:type="dxa"/>
          </w:tcPr>
          <w:p w:rsidR="00317397" w:rsidRDefault="00317397">
            <w:r w:rsidRPr="00E92411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="00A067A2" w:rsidRPr="00A067A2">
              <w:rPr>
                <w:rFonts w:ascii="Times New Roman" w:hAnsi="Times New Roman" w:cs="Times New Roman"/>
                <w:sz w:val="16"/>
                <w:szCs w:val="16"/>
              </w:rPr>
              <w:t>Применяемая ставка гербового сбора / FiscalStamp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CorporateActionNotification/Document/CorpActnNtfctn/SplmtryData/Envlp/XtnsnDt/RgltrRprtng/ScrtsAccnt</w:t>
            </w:r>
          </w:p>
        </w:tc>
        <w:tc>
          <w:tcPr>
            <w:tcW w:w="7993" w:type="dxa"/>
          </w:tcPr>
          <w:p w:rsidR="00A067A2" w:rsidRDefault="00A067A2"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Счет ценных бумаг / SecuritiesAccount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сделан опциональным</w:t>
            </w:r>
            <w:r w:rsidRPr="00C709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CorporateActionNotification/Document/CorpActnNtfctn/CorpActnOptnDtls/SctiesMvmntDtls/EntitldQty</w:t>
            </w:r>
          </w:p>
        </w:tc>
        <w:tc>
          <w:tcPr>
            <w:tcW w:w="7993" w:type="dxa"/>
          </w:tcPr>
          <w:p w:rsidR="00A067A2" w:rsidRDefault="00A067A2">
            <w:r w:rsidRPr="00C7092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Причитающееся количество / EntitledQuantity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CorporateActionNotification/Document/CorpActnNtfctn/CorpActnOptnDtls/SctiesMvmntDtls/FrctnDspstn</w:t>
            </w:r>
          </w:p>
        </w:tc>
        <w:tc>
          <w:tcPr>
            <w:tcW w:w="7993" w:type="dxa"/>
          </w:tcPr>
          <w:p w:rsidR="00A067A2" w:rsidRDefault="00A067A2">
            <w:r w:rsidRPr="00C7092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Признак действий с дробными частями / FractionDisposition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CorporateActionNotification/Document/CorpActnNtfctn/CorpActnOptnDtls/SctiesMvmntDtls/CcyOptn</w:t>
            </w:r>
          </w:p>
        </w:tc>
        <w:tc>
          <w:tcPr>
            <w:tcW w:w="7993" w:type="dxa"/>
          </w:tcPr>
          <w:p w:rsidR="00A067A2" w:rsidRDefault="00A067A2">
            <w:r w:rsidRPr="00C7092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Выбор валюты / CurrencyOption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</w:t>
            </w: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OptnDtls/SctiesMvmntDtls/PricDtls</w:t>
            </w:r>
          </w:p>
        </w:tc>
        <w:tc>
          <w:tcPr>
            <w:tcW w:w="7993" w:type="dxa"/>
          </w:tcPr>
          <w:p w:rsidR="00A067A2" w:rsidRDefault="00A067A2">
            <w:r w:rsidRPr="00C709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Удален 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Цены / PriceDetails</w:t>
            </w:r>
          </w:p>
        </w:tc>
      </w:tr>
      <w:tr w:rsidR="00A067A2" w:rsidRPr="005F0B6D" w:rsidTr="00A734A2">
        <w:tc>
          <w:tcPr>
            <w:tcW w:w="412" w:type="dxa"/>
          </w:tcPr>
          <w:p w:rsidR="00A067A2" w:rsidRPr="005F0B6D" w:rsidRDefault="00A067A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A067A2" w:rsidRDefault="00A067A2">
            <w:r w:rsidRPr="001B01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</w:p>
        </w:tc>
        <w:tc>
          <w:tcPr>
            <w:tcW w:w="4536" w:type="dxa"/>
          </w:tcPr>
          <w:p w:rsidR="00A067A2" w:rsidRPr="00A067A2" w:rsidRDefault="00A067A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067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CorporateActionNotification/Document/CorpActnNtfctn/CorpActnOptnDtls/SctiesMvmntDtls/DtDtls/PrpssDt</w:t>
            </w:r>
          </w:p>
        </w:tc>
        <w:tc>
          <w:tcPr>
            <w:tcW w:w="7993" w:type="dxa"/>
          </w:tcPr>
          <w:p w:rsidR="00A067A2" w:rsidRDefault="00A067A2">
            <w:r w:rsidRPr="00C7092D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</w:t>
            </w:r>
            <w:r w:rsidRPr="00A067A2">
              <w:rPr>
                <w:rFonts w:ascii="Times New Roman" w:hAnsi="Times New Roman" w:cs="Times New Roman"/>
                <w:sz w:val="16"/>
                <w:szCs w:val="16"/>
              </w:rPr>
              <w:t>Дата ассимиляции / PariPassuDate</w:t>
            </w:r>
          </w:p>
        </w:tc>
      </w:tr>
      <w:tr w:rsidR="00C972B4" w:rsidRPr="00AA31D3" w:rsidTr="00A734A2">
        <w:tc>
          <w:tcPr>
            <w:tcW w:w="412" w:type="dxa"/>
          </w:tcPr>
          <w:p w:rsidR="00C972B4" w:rsidRPr="005F0B6D" w:rsidRDefault="00C972B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C972B4" w:rsidRPr="00AA31D3" w:rsidRDefault="00C972B4" w:rsidP="005F0B6D">
            <w:pPr>
              <w:pStyle w:val="2"/>
              <w:outlineLvl w:val="1"/>
            </w:pPr>
            <w:bookmarkStart w:id="74" w:name="_Toc444765794"/>
            <w:r w:rsidRPr="005F0B6D">
              <w:t>CorporateActionNarrative</w:t>
            </w:r>
            <w:bookmarkEnd w:id="74"/>
          </w:p>
        </w:tc>
        <w:tc>
          <w:tcPr>
            <w:tcW w:w="4536" w:type="dxa"/>
          </w:tcPr>
          <w:p w:rsidR="00C972B4" w:rsidRPr="005F0B6D" w:rsidRDefault="00C972B4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CorporateActionNarrative/Document/CorpActnNrrtv/SplmtryData/Envlp/XtnsnDt/Mtg</w:t>
            </w:r>
          </w:p>
        </w:tc>
        <w:tc>
          <w:tcPr>
            <w:tcW w:w="7993" w:type="dxa"/>
          </w:tcPr>
          <w:p w:rsidR="00C972B4" w:rsidRPr="00AA31D3" w:rsidRDefault="00C972B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Удален блок Собрание / Meeting</w:t>
            </w:r>
          </w:p>
        </w:tc>
      </w:tr>
    </w:tbl>
    <w:p w:rsidR="006279BA" w:rsidRPr="00AA31D3" w:rsidRDefault="006279BA" w:rsidP="00A067A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6279BA" w:rsidRPr="00AA31D3" w:rsidSect="00FB68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4F" w:rsidRDefault="00CD344F" w:rsidP="008743A1">
      <w:pPr>
        <w:spacing w:after="0" w:line="240" w:lineRule="auto"/>
      </w:pPr>
      <w:r>
        <w:separator/>
      </w:r>
    </w:p>
  </w:endnote>
  <w:endnote w:type="continuationSeparator" w:id="0">
    <w:p w:rsidR="00CD344F" w:rsidRDefault="00CD344F" w:rsidP="0087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B" w:rsidRDefault="000A03B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842995"/>
      <w:docPartObj>
        <w:docPartGallery w:val="Page Numbers (Bottom of Page)"/>
        <w:docPartUnique/>
      </w:docPartObj>
    </w:sdtPr>
    <w:sdtEndPr/>
    <w:sdtContent>
      <w:p w:rsidR="00AE4E43" w:rsidRDefault="00AE4E4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3BB">
          <w:rPr>
            <w:noProof/>
          </w:rPr>
          <w:t>1</w:t>
        </w:r>
        <w:r>
          <w:fldChar w:fldCharType="end"/>
        </w:r>
      </w:p>
    </w:sdtContent>
  </w:sdt>
  <w:p w:rsidR="00AE4E43" w:rsidRDefault="00AE4E4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B" w:rsidRDefault="000A03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4F" w:rsidRDefault="00CD344F" w:rsidP="008743A1">
      <w:pPr>
        <w:spacing w:after="0" w:line="240" w:lineRule="auto"/>
      </w:pPr>
      <w:r>
        <w:separator/>
      </w:r>
    </w:p>
  </w:footnote>
  <w:footnote w:type="continuationSeparator" w:id="0">
    <w:p w:rsidR="00CD344F" w:rsidRDefault="00CD344F" w:rsidP="00874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B" w:rsidRDefault="000A03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3" w:rsidRPr="00EC3026" w:rsidRDefault="00AE4E43" w:rsidP="008743A1">
    <w:pPr>
      <w:pStyle w:val="a7"/>
      <w:jc w:val="right"/>
      <w:rPr>
        <w:i/>
        <w:sz w:val="16"/>
        <w:szCs w:val="16"/>
      </w:rPr>
    </w:pPr>
    <w:r w:rsidRPr="00EC3026">
      <w:rPr>
        <w:i/>
        <w:sz w:val="16"/>
        <w:szCs w:val="16"/>
      </w:rPr>
      <w:t xml:space="preserve">Изменения в схемах для КД </w:t>
    </w:r>
    <w:r w:rsidRPr="00EC3026">
      <w:rPr>
        <w:i/>
        <w:sz w:val="16"/>
        <w:szCs w:val="16"/>
        <w:lang w:val="en-US"/>
      </w:rPr>
      <w:t>BIDS</w:t>
    </w:r>
    <w:r w:rsidRPr="00EC3026">
      <w:rPr>
        <w:i/>
        <w:sz w:val="16"/>
        <w:szCs w:val="16"/>
      </w:rPr>
      <w:t xml:space="preserve"> по состоянию на </w:t>
    </w:r>
    <w:del w:id="75" w:author="Изм.1_Ермаков_" w:date="2016-04-13T14:32:00Z">
      <w:r w:rsidRPr="00EC3026" w:rsidDel="000A03BB">
        <w:rPr>
          <w:i/>
          <w:sz w:val="16"/>
          <w:szCs w:val="16"/>
        </w:rPr>
        <w:delText>29</w:delText>
      </w:r>
    </w:del>
    <w:ins w:id="76" w:author="Изм.1_Ермаков_" w:date="2016-04-13T14:32:00Z">
      <w:r w:rsidR="000A03BB" w:rsidRPr="000A03BB">
        <w:rPr>
          <w:i/>
          <w:sz w:val="16"/>
          <w:szCs w:val="16"/>
        </w:rPr>
        <w:t>13</w:t>
      </w:r>
    </w:ins>
    <w:r w:rsidRPr="00EC3026">
      <w:rPr>
        <w:i/>
        <w:sz w:val="16"/>
        <w:szCs w:val="16"/>
      </w:rPr>
      <w:t>.</w:t>
    </w:r>
    <w:del w:id="77" w:author="Изм.1_Ермаков_" w:date="2016-04-13T14:32:00Z">
      <w:r w:rsidRPr="00EC3026" w:rsidDel="000A03BB">
        <w:rPr>
          <w:i/>
          <w:sz w:val="16"/>
          <w:szCs w:val="16"/>
        </w:rPr>
        <w:delText>02</w:delText>
      </w:r>
    </w:del>
    <w:ins w:id="78" w:author="Изм.1_Ермаков_" w:date="2016-04-13T14:32:00Z">
      <w:r w:rsidR="000A03BB" w:rsidRPr="00EC3026">
        <w:rPr>
          <w:i/>
          <w:sz w:val="16"/>
          <w:szCs w:val="16"/>
        </w:rPr>
        <w:t>0</w:t>
      </w:r>
      <w:r w:rsidR="000A03BB">
        <w:rPr>
          <w:i/>
          <w:sz w:val="16"/>
          <w:szCs w:val="16"/>
          <w:lang w:val="en-US"/>
        </w:rPr>
        <w:t>4</w:t>
      </w:r>
    </w:ins>
    <w:bookmarkStart w:id="79" w:name="_GoBack"/>
    <w:bookmarkEnd w:id="79"/>
    <w:r w:rsidRPr="00EC3026">
      <w:rPr>
        <w:i/>
        <w:sz w:val="16"/>
        <w:szCs w:val="16"/>
      </w:rPr>
      <w:t>.2016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B" w:rsidRDefault="000A03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9FE"/>
    <w:multiLevelType w:val="hybridMultilevel"/>
    <w:tmpl w:val="1E58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43F2"/>
    <w:multiLevelType w:val="hybridMultilevel"/>
    <w:tmpl w:val="A81E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341D9"/>
    <w:multiLevelType w:val="hybridMultilevel"/>
    <w:tmpl w:val="56DE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C3626"/>
    <w:multiLevelType w:val="hybridMultilevel"/>
    <w:tmpl w:val="8634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C1E08"/>
    <w:multiLevelType w:val="hybridMultilevel"/>
    <w:tmpl w:val="AC8C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47880"/>
    <w:multiLevelType w:val="hybridMultilevel"/>
    <w:tmpl w:val="3E24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58"/>
    <w:rsid w:val="00002626"/>
    <w:rsid w:val="00014D7C"/>
    <w:rsid w:val="00020737"/>
    <w:rsid w:val="000223FF"/>
    <w:rsid w:val="00025E64"/>
    <w:rsid w:val="00064048"/>
    <w:rsid w:val="000A03BB"/>
    <w:rsid w:val="000B091C"/>
    <w:rsid w:val="001131B0"/>
    <w:rsid w:val="00115DDB"/>
    <w:rsid w:val="00171922"/>
    <w:rsid w:val="00176B0C"/>
    <w:rsid w:val="001803CA"/>
    <w:rsid w:val="0019137D"/>
    <w:rsid w:val="001978FF"/>
    <w:rsid w:val="001D50A7"/>
    <w:rsid w:val="001E4CE3"/>
    <w:rsid w:val="001F1D6D"/>
    <w:rsid w:val="002207FD"/>
    <w:rsid w:val="00230775"/>
    <w:rsid w:val="002323B1"/>
    <w:rsid w:val="00233A09"/>
    <w:rsid w:val="00237E29"/>
    <w:rsid w:val="0024402B"/>
    <w:rsid w:val="00257B83"/>
    <w:rsid w:val="00280472"/>
    <w:rsid w:val="002B0A7B"/>
    <w:rsid w:val="002D2250"/>
    <w:rsid w:val="002D37B0"/>
    <w:rsid w:val="00316D32"/>
    <w:rsid w:val="00317397"/>
    <w:rsid w:val="00321428"/>
    <w:rsid w:val="00383000"/>
    <w:rsid w:val="003B1953"/>
    <w:rsid w:val="003D420D"/>
    <w:rsid w:val="00407789"/>
    <w:rsid w:val="00436569"/>
    <w:rsid w:val="00441D3B"/>
    <w:rsid w:val="0046142B"/>
    <w:rsid w:val="00482D4B"/>
    <w:rsid w:val="004B3502"/>
    <w:rsid w:val="005253F0"/>
    <w:rsid w:val="00542CCF"/>
    <w:rsid w:val="0056241C"/>
    <w:rsid w:val="0058556C"/>
    <w:rsid w:val="00596F9D"/>
    <w:rsid w:val="005B00FF"/>
    <w:rsid w:val="005D5119"/>
    <w:rsid w:val="005D6C41"/>
    <w:rsid w:val="005E470C"/>
    <w:rsid w:val="005F0B6D"/>
    <w:rsid w:val="006273FB"/>
    <w:rsid w:val="006279BA"/>
    <w:rsid w:val="006321E2"/>
    <w:rsid w:val="006A253D"/>
    <w:rsid w:val="006C0BD6"/>
    <w:rsid w:val="006C5C26"/>
    <w:rsid w:val="006F47BB"/>
    <w:rsid w:val="00706CA4"/>
    <w:rsid w:val="00733F3C"/>
    <w:rsid w:val="007404FF"/>
    <w:rsid w:val="00755C19"/>
    <w:rsid w:val="007820FF"/>
    <w:rsid w:val="007972E8"/>
    <w:rsid w:val="007C0B86"/>
    <w:rsid w:val="007D3B0B"/>
    <w:rsid w:val="00816249"/>
    <w:rsid w:val="00853D3A"/>
    <w:rsid w:val="00862B32"/>
    <w:rsid w:val="008647D9"/>
    <w:rsid w:val="008743A1"/>
    <w:rsid w:val="008E152A"/>
    <w:rsid w:val="00907019"/>
    <w:rsid w:val="0094654B"/>
    <w:rsid w:val="0099688D"/>
    <w:rsid w:val="00A067A2"/>
    <w:rsid w:val="00A33D3D"/>
    <w:rsid w:val="00A3780A"/>
    <w:rsid w:val="00A734A2"/>
    <w:rsid w:val="00A95C5E"/>
    <w:rsid w:val="00AA31D3"/>
    <w:rsid w:val="00AC0C46"/>
    <w:rsid w:val="00AE4E43"/>
    <w:rsid w:val="00B136AD"/>
    <w:rsid w:val="00B63901"/>
    <w:rsid w:val="00B653A0"/>
    <w:rsid w:val="00B90861"/>
    <w:rsid w:val="00BA6728"/>
    <w:rsid w:val="00BB0406"/>
    <w:rsid w:val="00BB6FE2"/>
    <w:rsid w:val="00BF25A5"/>
    <w:rsid w:val="00BF3E28"/>
    <w:rsid w:val="00BF5A75"/>
    <w:rsid w:val="00C12D42"/>
    <w:rsid w:val="00C15FD1"/>
    <w:rsid w:val="00C32265"/>
    <w:rsid w:val="00C55CFB"/>
    <w:rsid w:val="00C76E46"/>
    <w:rsid w:val="00C87D5B"/>
    <w:rsid w:val="00C94954"/>
    <w:rsid w:val="00C972B4"/>
    <w:rsid w:val="00CB5241"/>
    <w:rsid w:val="00CD344F"/>
    <w:rsid w:val="00CE27A5"/>
    <w:rsid w:val="00CF38E6"/>
    <w:rsid w:val="00D00C2A"/>
    <w:rsid w:val="00D218E9"/>
    <w:rsid w:val="00D54AE5"/>
    <w:rsid w:val="00D64D40"/>
    <w:rsid w:val="00DA034E"/>
    <w:rsid w:val="00DB3457"/>
    <w:rsid w:val="00DB4E10"/>
    <w:rsid w:val="00DD6C0F"/>
    <w:rsid w:val="00E212D9"/>
    <w:rsid w:val="00E5235B"/>
    <w:rsid w:val="00E70E21"/>
    <w:rsid w:val="00EA63C1"/>
    <w:rsid w:val="00EC3026"/>
    <w:rsid w:val="00ED09CE"/>
    <w:rsid w:val="00ED195F"/>
    <w:rsid w:val="00F138EA"/>
    <w:rsid w:val="00F14E08"/>
    <w:rsid w:val="00F47060"/>
    <w:rsid w:val="00F54631"/>
    <w:rsid w:val="00F934D4"/>
    <w:rsid w:val="00FB6858"/>
    <w:rsid w:val="00FC5784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27DB-98B4-46E1-9A15-BAC034C6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14</Pages>
  <Words>8167</Words>
  <Characters>46552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_Ермаков_</dc:creator>
  <cp:lastModifiedBy>Изм.1_Ермаков_</cp:lastModifiedBy>
  <cp:revision>35</cp:revision>
  <dcterms:created xsi:type="dcterms:W3CDTF">2016-03-01T14:28:00Z</dcterms:created>
  <dcterms:modified xsi:type="dcterms:W3CDTF">2016-04-13T11:32:00Z</dcterms:modified>
</cp:coreProperties>
</file>